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C3B76"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7D220351"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1CE63862"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470DC81D"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76C2E96F"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2E822C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УНИВЕРЗИТЕТ У НИШУ</w:t>
      </w:r>
    </w:p>
    <w:p w14:paraId="52F4065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 ФИЛОЗОФСКИ ФАКУЛТЕТ</w:t>
      </w:r>
    </w:p>
    <w:p w14:paraId="76A45819"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19D4BA2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0F5785B"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416F1E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F4B299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1889885"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050058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8F1C6E3"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E67FC6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64B0B0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7F3F9D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5C5950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7F4515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2E252B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0F8C594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64AAD80"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9EEC8C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ПРАВИЛНИК О ОСНОВНИМ АКАДЕМСКИМ СТУДИЈАМА </w:t>
      </w:r>
      <w:r w:rsidRPr="005D4287">
        <w:rPr>
          <w:rFonts w:ascii="Times New Roman" w:eastAsia="Times New Roman" w:hAnsi="Times New Roman"/>
          <w:b/>
          <w:sz w:val="24"/>
          <w:szCs w:val="24"/>
        </w:rPr>
        <w:br/>
        <w:t>ФИЛОЗОФСКОГ ФАКУЛТЕТА</w:t>
      </w:r>
    </w:p>
    <w:p w14:paraId="6898C2B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УНИВЕРЗИТЕТА У НИШУ</w:t>
      </w:r>
    </w:p>
    <w:p w14:paraId="4772090B"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7CD1D7C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95056B3"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A1ABD50"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EDD66F4"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EC35DA7"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7ECC6A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18DDF97"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AC78569"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355FA04"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465427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BB2E4D5"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9019BE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DC7465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0E3160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2D200B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D730AA1"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16BB6A1"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C4A06CB"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EF37E7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E46E069" w14:textId="77777777" w:rsidR="00C66AE2" w:rsidRPr="005D4287" w:rsidRDefault="00C66AE2">
      <w:pPr>
        <w:widowControl w:val="0"/>
        <w:autoSpaceDE w:val="0"/>
        <w:spacing w:after="0" w:line="240" w:lineRule="auto"/>
        <w:jc w:val="center"/>
        <w:sectPr w:rsidR="00C66AE2" w:rsidRPr="005D4287">
          <w:pgSz w:w="11906" w:h="16850"/>
          <w:pgMar w:top="1360" w:right="1680" w:bottom="280" w:left="1680" w:header="720" w:footer="720" w:gutter="0"/>
          <w:cols w:space="720"/>
          <w:docGrid w:linePitch="360"/>
        </w:sectPr>
      </w:pPr>
      <w:r w:rsidRPr="005D4287">
        <w:rPr>
          <w:rFonts w:ascii="Times New Roman" w:eastAsia="Times New Roman" w:hAnsi="Times New Roman"/>
          <w:b/>
          <w:sz w:val="24"/>
          <w:szCs w:val="24"/>
        </w:rPr>
        <w:t xml:space="preserve">Ниш, </w:t>
      </w:r>
      <w:r w:rsidR="00B73461" w:rsidRPr="005D4287">
        <w:rPr>
          <w:rFonts w:ascii="Times New Roman" w:eastAsia="Times New Roman" w:hAnsi="Times New Roman"/>
          <w:b/>
          <w:sz w:val="24"/>
          <w:szCs w:val="24"/>
        </w:rPr>
        <w:t>март</w:t>
      </w:r>
      <w:r w:rsidR="00273C29" w:rsidRPr="005D4287">
        <w:rPr>
          <w:rFonts w:ascii="Times New Roman" w:eastAsia="Times New Roman" w:hAnsi="Times New Roman"/>
          <w:b/>
          <w:sz w:val="24"/>
          <w:szCs w:val="24"/>
        </w:rPr>
        <w:t xml:space="preserve"> 202</w:t>
      </w:r>
      <w:r w:rsidR="00B73461" w:rsidRPr="005D4287">
        <w:rPr>
          <w:rFonts w:ascii="Times New Roman" w:eastAsia="Times New Roman" w:hAnsi="Times New Roman"/>
          <w:b/>
          <w:sz w:val="24"/>
          <w:szCs w:val="24"/>
        </w:rPr>
        <w:t>2</w:t>
      </w:r>
      <w:r w:rsidRPr="005D4287">
        <w:rPr>
          <w:rFonts w:ascii="Times New Roman" w:eastAsia="Times New Roman" w:hAnsi="Times New Roman"/>
          <w:b/>
          <w:sz w:val="24"/>
          <w:szCs w:val="24"/>
        </w:rPr>
        <w:t>. године</w:t>
      </w:r>
    </w:p>
    <w:p w14:paraId="601C05DE" w14:textId="77777777" w:rsidR="00C831E2" w:rsidRPr="005D4287" w:rsidRDefault="007C1E93" w:rsidP="0005462A">
      <w:pPr>
        <w:pStyle w:val="Default"/>
        <w:jc w:val="both"/>
        <w:rPr>
          <w:rFonts w:ascii="Times New Roman" w:hAnsi="Times New Roman" w:cs="Times New Roman"/>
          <w:color w:val="auto"/>
        </w:rPr>
      </w:pPr>
      <w:r w:rsidRPr="005D4287">
        <w:rPr>
          <w:rFonts w:ascii="Times New Roman" w:hAnsi="Times New Roman" w:cs="Times New Roman"/>
          <w:color w:val="auto"/>
        </w:rPr>
        <w:lastRenderedPageBreak/>
        <w:tab/>
      </w:r>
    </w:p>
    <w:p w14:paraId="2E19FACE" w14:textId="0AB65431" w:rsidR="007C1E93" w:rsidRPr="005D4287" w:rsidRDefault="00C831E2" w:rsidP="00C831E2">
      <w:pPr>
        <w:pStyle w:val="Default"/>
        <w:ind w:firstLine="708"/>
        <w:jc w:val="both"/>
        <w:rPr>
          <w:rFonts w:ascii="Times New Roman" w:hAnsi="Times New Roman" w:cs="Times New Roman"/>
          <w:color w:val="auto"/>
        </w:rPr>
      </w:pPr>
      <w:r w:rsidRPr="005D4287">
        <w:rPr>
          <w:rFonts w:ascii="Times New Roman" w:hAnsi="Times New Roman" w:cs="Times New Roman"/>
          <w:color w:val="auto"/>
        </w:rPr>
        <w:br w:type="page"/>
      </w:r>
      <w:r w:rsidR="00CA1F75" w:rsidRPr="005D4287">
        <w:rPr>
          <w:rFonts w:ascii="Times New Roman" w:hAnsi="Times New Roman"/>
          <w:color w:val="auto"/>
        </w:rPr>
        <w:lastRenderedPageBreak/>
        <w:t>На основу члана 65. Закона о високом образовању (Службени гласник РС бр. 88/17, 27/18, 73/18, 67/19, 6/20</w:t>
      </w:r>
      <w:r w:rsidR="00CA1F75" w:rsidRPr="005D4287">
        <w:rPr>
          <w:rFonts w:ascii="Times New Roman" w:hAnsi="Times New Roman"/>
          <w:color w:val="auto"/>
          <w:lang w:val="sr-Cyrl-RS"/>
        </w:rPr>
        <w:t>, 67/21, 11/21</w:t>
      </w:r>
      <w:r w:rsidR="00CA1F75" w:rsidRPr="005D4287">
        <w:rPr>
          <w:rFonts w:ascii="Times New Roman" w:hAnsi="Times New Roman"/>
          <w:color w:val="auto"/>
        </w:rPr>
        <w:t xml:space="preserve">), члана 59. Статута Универзитета у Нишу (Гл. Ун. </w:t>
      </w:r>
      <w:r w:rsidR="00CA1F75" w:rsidRPr="005D4287">
        <w:rPr>
          <w:rFonts w:ascii="Times New Roman" w:hAnsi="Times New Roman"/>
          <w:color w:val="auto"/>
          <w:lang w:val="sr-Cyrl-RS"/>
        </w:rPr>
        <w:t>8</w:t>
      </w:r>
      <w:r w:rsidR="00CA1F75" w:rsidRPr="005D4287">
        <w:rPr>
          <w:rFonts w:ascii="Times New Roman" w:hAnsi="Times New Roman"/>
          <w:color w:val="auto"/>
        </w:rPr>
        <w:t>/1</w:t>
      </w:r>
      <w:r w:rsidR="00CA1F75" w:rsidRPr="005D4287">
        <w:rPr>
          <w:rFonts w:ascii="Times New Roman" w:hAnsi="Times New Roman"/>
          <w:color w:val="auto"/>
          <w:lang w:val="sr-Cyrl-RS"/>
        </w:rPr>
        <w:t>7, 6/18, 7/18, 2/19, 3/19 4/19, 3/21</w:t>
      </w:r>
      <w:r w:rsidR="00CA1F75" w:rsidRPr="005D4287">
        <w:rPr>
          <w:rFonts w:ascii="Times New Roman" w:hAnsi="Times New Roman"/>
          <w:color w:val="auto"/>
        </w:rPr>
        <w:t>), Правилника о упису студената на студијске програме Универзитета у Нишу СНУ 8/16-01-001/19-007 од 18.</w:t>
      </w:r>
      <w:r w:rsidR="00E20728" w:rsidRPr="005D4287">
        <w:rPr>
          <w:rFonts w:ascii="Times New Roman" w:hAnsi="Times New Roman"/>
          <w:color w:val="auto"/>
        </w:rPr>
        <w:t xml:space="preserve"> </w:t>
      </w:r>
      <w:r w:rsidR="00CA1F75" w:rsidRPr="005D4287">
        <w:rPr>
          <w:rFonts w:ascii="Times New Roman" w:hAnsi="Times New Roman"/>
          <w:color w:val="auto"/>
        </w:rPr>
        <w:t>2.</w:t>
      </w:r>
      <w:r w:rsidR="00E20728" w:rsidRPr="005D4287">
        <w:rPr>
          <w:rFonts w:ascii="Times New Roman" w:hAnsi="Times New Roman"/>
          <w:color w:val="auto"/>
        </w:rPr>
        <w:t xml:space="preserve"> </w:t>
      </w:r>
      <w:r w:rsidR="00CA1F75" w:rsidRPr="005D4287">
        <w:rPr>
          <w:rFonts w:ascii="Times New Roman" w:hAnsi="Times New Roman"/>
          <w:color w:val="auto"/>
        </w:rPr>
        <w:t xml:space="preserve">2019. године, члана 80. Статута </w:t>
      </w:r>
      <w:r w:rsidR="00CA1F75" w:rsidRPr="005D4287">
        <w:rPr>
          <w:rFonts w:ascii="Times New Roman" w:hAnsi="Times New Roman"/>
          <w:color w:val="auto"/>
          <w:lang w:val="sr-Cyrl-CS"/>
        </w:rPr>
        <w:t>Филозофског ф</w:t>
      </w:r>
      <w:r w:rsidR="00CA1F75" w:rsidRPr="005D4287">
        <w:rPr>
          <w:rFonts w:ascii="Times New Roman" w:hAnsi="Times New Roman"/>
          <w:color w:val="auto"/>
        </w:rPr>
        <w:t xml:space="preserve">акултета Универзитета у </w:t>
      </w:r>
      <w:r w:rsidR="00CA1F75" w:rsidRPr="005D4287">
        <w:rPr>
          <w:rFonts w:ascii="Times New Roman" w:hAnsi="Times New Roman"/>
          <w:color w:val="auto"/>
          <w:lang w:val="sr-Cyrl-CS"/>
        </w:rPr>
        <w:t>Нишу</w:t>
      </w:r>
      <w:r w:rsidR="00CA1F75" w:rsidRPr="005D4287">
        <w:rPr>
          <w:rFonts w:ascii="Times New Roman" w:hAnsi="Times New Roman"/>
          <w:color w:val="auto"/>
        </w:rPr>
        <w:t xml:space="preserve">, Наставно-научно веће Филозофског факултета Универзитета у Нишу на </w:t>
      </w:r>
      <w:r w:rsidR="00CA1F75" w:rsidRPr="005D4287">
        <w:rPr>
          <w:rFonts w:ascii="Times New Roman" w:hAnsi="Times New Roman"/>
          <w:color w:val="auto"/>
          <w:lang w:val="sr-Cyrl-CS"/>
        </w:rPr>
        <w:t>седници одржаној 23.</w:t>
      </w:r>
      <w:r w:rsidR="00E20728" w:rsidRPr="005D4287">
        <w:rPr>
          <w:rFonts w:ascii="Times New Roman" w:hAnsi="Times New Roman"/>
          <w:color w:val="auto"/>
          <w:lang w:val="sr-Latn-RS"/>
        </w:rPr>
        <w:t xml:space="preserve"> </w:t>
      </w:r>
      <w:r w:rsidR="00CA1F75" w:rsidRPr="005D4287">
        <w:rPr>
          <w:rFonts w:ascii="Times New Roman" w:hAnsi="Times New Roman"/>
          <w:color w:val="auto"/>
          <w:lang w:val="sr-Cyrl-CS"/>
        </w:rPr>
        <w:t>3.</w:t>
      </w:r>
      <w:r w:rsidR="00E20728" w:rsidRPr="005D4287">
        <w:rPr>
          <w:rFonts w:ascii="Times New Roman" w:hAnsi="Times New Roman"/>
          <w:color w:val="auto"/>
          <w:lang w:val="sr-Latn-RS"/>
        </w:rPr>
        <w:t xml:space="preserve"> </w:t>
      </w:r>
      <w:r w:rsidR="00CA1F75" w:rsidRPr="005D4287">
        <w:rPr>
          <w:rFonts w:ascii="Times New Roman" w:hAnsi="Times New Roman"/>
          <w:color w:val="auto"/>
          <w:lang w:val="sr-Cyrl-CS"/>
        </w:rPr>
        <w:t>2022. године, усвојил</w:t>
      </w:r>
      <w:r w:rsidR="00CA1F75" w:rsidRPr="005D4287">
        <w:rPr>
          <w:rFonts w:ascii="Times New Roman" w:hAnsi="Times New Roman"/>
          <w:color w:val="auto"/>
        </w:rPr>
        <w:t>о је</w:t>
      </w:r>
      <w:r w:rsidR="007C1E93" w:rsidRPr="005D4287">
        <w:rPr>
          <w:rFonts w:ascii="Times New Roman" w:hAnsi="Times New Roman" w:cs="Times New Roman"/>
          <w:color w:val="auto"/>
        </w:rPr>
        <w:t xml:space="preserve"> </w:t>
      </w:r>
    </w:p>
    <w:p w14:paraId="35B76C8E" w14:textId="77777777" w:rsidR="00C66AE2" w:rsidRPr="005D4287" w:rsidRDefault="00C66AE2">
      <w:pPr>
        <w:pStyle w:val="110---naslov-clana"/>
        <w:spacing w:before="0" w:after="0"/>
        <w:jc w:val="both"/>
      </w:pPr>
    </w:p>
    <w:p w14:paraId="58CC5482" w14:textId="77777777" w:rsidR="00CF4D3D" w:rsidRPr="005D4287" w:rsidRDefault="00CF4D3D">
      <w:pPr>
        <w:pStyle w:val="110---naslov-clana"/>
        <w:spacing w:before="0" w:after="0"/>
        <w:jc w:val="both"/>
      </w:pPr>
    </w:p>
    <w:p w14:paraId="31D2DFA9" w14:textId="77777777" w:rsidR="00C66AE2" w:rsidRPr="005D4287" w:rsidRDefault="00C66AE2">
      <w:pPr>
        <w:pStyle w:val="110---naslov-clana"/>
        <w:spacing w:before="0" w:after="0"/>
        <w:jc w:val="both"/>
      </w:pPr>
    </w:p>
    <w:p w14:paraId="01DB277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ПРАВИЛНИК О ОСНОВНИМ АКАДЕМСКИМ СТУДИЈАМА </w:t>
      </w:r>
    </w:p>
    <w:p w14:paraId="4F85EE99"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601F52C7" w14:textId="77777777" w:rsidR="00C66AE2" w:rsidRPr="005D4287" w:rsidRDefault="00C66AE2">
      <w:pPr>
        <w:widowControl w:val="0"/>
        <w:autoSpaceDE w:val="0"/>
        <w:spacing w:after="0" w:line="240" w:lineRule="auto"/>
        <w:rPr>
          <w:rFonts w:ascii="Times New Roman" w:eastAsia="Times New Roman" w:hAnsi="Times New Roman"/>
          <w:b/>
          <w:sz w:val="24"/>
          <w:szCs w:val="24"/>
        </w:rPr>
      </w:pPr>
    </w:p>
    <w:p w14:paraId="2CB77C0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 ОПШТЕ ОДРЕДБЕ</w:t>
      </w:r>
    </w:p>
    <w:p w14:paraId="161EDDC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w:t>
      </w:r>
    </w:p>
    <w:p w14:paraId="393014E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Овим Правилником ближе се уређује организација и извођење основних академских студија (у даљем тексту: студије), односно облици наставе, организација студија, упис </w:t>
      </w:r>
      <w:r w:rsidR="0048260C" w:rsidRPr="005D4287">
        <w:rPr>
          <w:rFonts w:ascii="Times New Roman" w:eastAsia="Times New Roman" w:hAnsi="Times New Roman"/>
          <w:sz w:val="24"/>
          <w:szCs w:val="24"/>
        </w:rPr>
        <w:t>на студијске програме</w:t>
      </w:r>
      <w:r w:rsidR="00D56393" w:rsidRPr="005D4287">
        <w:rPr>
          <w:rFonts w:ascii="Times New Roman" w:eastAsia="Times New Roman" w:hAnsi="Times New Roman"/>
          <w:sz w:val="24"/>
          <w:szCs w:val="24"/>
        </w:rPr>
        <w:t xml:space="preserve"> основних академских студија, </w:t>
      </w:r>
      <w:r w:rsidRPr="005D4287">
        <w:rPr>
          <w:rFonts w:ascii="Times New Roman" w:eastAsia="Times New Roman" w:hAnsi="Times New Roman"/>
          <w:sz w:val="24"/>
          <w:szCs w:val="24"/>
        </w:rPr>
        <w:t>напредовање студената, упис на вишу годину студија, провера знања и оцењивањ</w:t>
      </w:r>
      <w:r w:rsidR="00B3326C" w:rsidRPr="005D4287">
        <w:rPr>
          <w:rFonts w:ascii="Times New Roman" w:eastAsia="Times New Roman" w:hAnsi="Times New Roman"/>
          <w:sz w:val="24"/>
          <w:szCs w:val="24"/>
        </w:rPr>
        <w:t>e</w:t>
      </w:r>
      <w:r w:rsidRPr="005D4287">
        <w:rPr>
          <w:rFonts w:ascii="Times New Roman" w:eastAsia="Times New Roman" w:hAnsi="Times New Roman"/>
          <w:sz w:val="24"/>
          <w:szCs w:val="24"/>
        </w:rPr>
        <w:t xml:space="preserve"> студената на испиту, завршни рад и друга питања везана за наставу на Филозофском факултету (у даљем тексту: Факултет).</w:t>
      </w:r>
    </w:p>
    <w:p w14:paraId="049FDA4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p>
    <w:p w14:paraId="0385E49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Студије на Факултету организују се и остварују на основу одобрених, односно акредитованих студијских програма, у складу са Законом о високом образовању, Статутом Универзитета и Факултета и општим актима Факултета.</w:t>
      </w:r>
    </w:p>
    <w:p w14:paraId="429FF017" w14:textId="77777777" w:rsidR="00C66AE2" w:rsidRPr="005D4287" w:rsidRDefault="00C66AE2">
      <w:pPr>
        <w:widowControl w:val="0"/>
        <w:autoSpaceDE w:val="0"/>
        <w:spacing w:after="0" w:line="240" w:lineRule="auto"/>
        <w:rPr>
          <w:rFonts w:ascii="Times New Roman" w:eastAsia="Times New Roman" w:hAnsi="Times New Roman"/>
          <w:sz w:val="24"/>
          <w:szCs w:val="24"/>
        </w:rPr>
      </w:pPr>
    </w:p>
    <w:p w14:paraId="0CCA7DC5"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II ОРГАНИЗАЦИЈА СТУДИЈА</w:t>
      </w:r>
    </w:p>
    <w:p w14:paraId="4F47B91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p>
    <w:p w14:paraId="0D95A9D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програми се организују и реализују у току школске године, у јесењем и пролећном семестру.</w:t>
      </w:r>
    </w:p>
    <w:p w14:paraId="41A14CD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40D7C4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4.</w:t>
      </w:r>
    </w:p>
    <w:p w14:paraId="7465245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 је скуп обавезних и изборних студијских подручја, односно предмета са оквирним садржајем, чијим се савладавањем обезбеђују неопходна знања и вештине за стицање дипломе одговарајућег нивоа, односно степена студија.</w:t>
      </w:r>
    </w:p>
    <w:p w14:paraId="672F8C5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Студијским програмом утврђује се:</w:t>
      </w:r>
    </w:p>
    <w:p w14:paraId="2628FB0B" w14:textId="77777777" w:rsidR="00C66AE2" w:rsidRPr="005D4287" w:rsidRDefault="00C66AE2">
      <w:pPr>
        <w:pStyle w:val="ListParagraph"/>
        <w:numPr>
          <w:ilvl w:val="0"/>
          <w:numId w:val="4"/>
        </w:numPr>
        <w:jc w:val="both"/>
      </w:pPr>
      <w:r w:rsidRPr="005D4287">
        <w:t>назив и циљеви студијског програма,</w:t>
      </w:r>
    </w:p>
    <w:p w14:paraId="0D33A95E" w14:textId="77777777" w:rsidR="00C66AE2" w:rsidRPr="005D4287" w:rsidRDefault="00C66AE2">
      <w:pPr>
        <w:pStyle w:val="ListParagraph"/>
        <w:numPr>
          <w:ilvl w:val="0"/>
          <w:numId w:val="4"/>
        </w:numPr>
        <w:jc w:val="both"/>
      </w:pPr>
      <w:r w:rsidRPr="005D4287">
        <w:t xml:space="preserve">врста студија, </w:t>
      </w:r>
    </w:p>
    <w:p w14:paraId="11F542DC" w14:textId="77777777" w:rsidR="00C66AE2" w:rsidRPr="005D4287" w:rsidRDefault="00C66AE2">
      <w:pPr>
        <w:pStyle w:val="ListParagraph"/>
        <w:numPr>
          <w:ilvl w:val="0"/>
          <w:numId w:val="4"/>
        </w:numPr>
        <w:jc w:val="both"/>
      </w:pPr>
      <w:r w:rsidRPr="005D4287">
        <w:t>исходи процеса учења у складу са законом који утврђује национални оквир квалификација,</w:t>
      </w:r>
    </w:p>
    <w:p w14:paraId="09129EE2" w14:textId="77777777" w:rsidR="00C66AE2" w:rsidRPr="005D4287" w:rsidRDefault="00C66AE2">
      <w:pPr>
        <w:pStyle w:val="ListParagraph"/>
        <w:numPr>
          <w:ilvl w:val="0"/>
          <w:numId w:val="4"/>
        </w:numPr>
        <w:jc w:val="both"/>
      </w:pPr>
      <w:r w:rsidRPr="005D4287">
        <w:t>стручни, академски, односно научни назив,</w:t>
      </w:r>
    </w:p>
    <w:p w14:paraId="2A65F6FB" w14:textId="77777777" w:rsidR="00C66AE2" w:rsidRPr="005D4287" w:rsidRDefault="00C66AE2">
      <w:pPr>
        <w:pStyle w:val="ListParagraph"/>
        <w:numPr>
          <w:ilvl w:val="0"/>
          <w:numId w:val="4"/>
        </w:numPr>
        <w:jc w:val="both"/>
      </w:pPr>
      <w:r w:rsidRPr="005D4287">
        <w:t>услови за упис на студијски програм,</w:t>
      </w:r>
    </w:p>
    <w:p w14:paraId="24C0BB79" w14:textId="77777777" w:rsidR="00C66AE2" w:rsidRPr="005D4287" w:rsidRDefault="00C66AE2">
      <w:pPr>
        <w:pStyle w:val="ListParagraph"/>
        <w:numPr>
          <w:ilvl w:val="0"/>
          <w:numId w:val="4"/>
        </w:numPr>
        <w:jc w:val="both"/>
      </w:pPr>
      <w:r w:rsidRPr="005D4287">
        <w:t>листа обавезних и изборних студијских подручја, односно предмета са оквирним садржајем,</w:t>
      </w:r>
    </w:p>
    <w:p w14:paraId="10E4E4F4" w14:textId="77777777" w:rsidR="00C66AE2" w:rsidRPr="005D4287" w:rsidRDefault="00C66AE2">
      <w:pPr>
        <w:pStyle w:val="ListParagraph"/>
        <w:numPr>
          <w:ilvl w:val="0"/>
          <w:numId w:val="4"/>
        </w:numPr>
        <w:jc w:val="both"/>
      </w:pPr>
      <w:r w:rsidRPr="005D4287">
        <w:t>начин извођења студија и потребно време за извођење појединих облика студија,</w:t>
      </w:r>
    </w:p>
    <w:p w14:paraId="38302FDF" w14:textId="77777777" w:rsidR="00C66AE2" w:rsidRPr="005D4287" w:rsidRDefault="00C66AE2">
      <w:pPr>
        <w:pStyle w:val="ListParagraph"/>
        <w:numPr>
          <w:ilvl w:val="0"/>
          <w:numId w:val="4"/>
        </w:numPr>
        <w:jc w:val="both"/>
      </w:pPr>
      <w:r w:rsidRPr="005D4287">
        <w:t>бодовна вредност сваког предмета исказана у складу са Европским системом преноса бодова (ЕСПБ бодови),</w:t>
      </w:r>
    </w:p>
    <w:p w14:paraId="2BA93F93" w14:textId="77777777" w:rsidR="00C66AE2" w:rsidRPr="005D4287" w:rsidRDefault="00C66AE2">
      <w:pPr>
        <w:pStyle w:val="ListParagraph"/>
        <w:numPr>
          <w:ilvl w:val="0"/>
          <w:numId w:val="4"/>
        </w:numPr>
        <w:jc w:val="both"/>
      </w:pPr>
      <w:r w:rsidRPr="005D4287">
        <w:t>бодовна вредност завршног рада исказана у ЕСПБ бодовима,</w:t>
      </w:r>
    </w:p>
    <w:p w14:paraId="16F8C1C6" w14:textId="77777777" w:rsidR="00C66AE2" w:rsidRPr="005D4287" w:rsidRDefault="00C66AE2">
      <w:pPr>
        <w:pStyle w:val="ListParagraph"/>
        <w:numPr>
          <w:ilvl w:val="0"/>
          <w:numId w:val="4"/>
        </w:numPr>
        <w:jc w:val="both"/>
      </w:pPr>
      <w:r w:rsidRPr="005D4287">
        <w:t>предуслови за упис појединих предмета или групе предмета,</w:t>
      </w:r>
    </w:p>
    <w:p w14:paraId="602E7476" w14:textId="77777777" w:rsidR="00C66AE2" w:rsidRPr="005D4287" w:rsidRDefault="00C66AE2">
      <w:pPr>
        <w:pStyle w:val="ListParagraph"/>
        <w:numPr>
          <w:ilvl w:val="0"/>
          <w:numId w:val="4"/>
        </w:numPr>
        <w:jc w:val="both"/>
      </w:pPr>
      <w:r w:rsidRPr="005D4287">
        <w:t>начин избора предмета из других студијских програма,</w:t>
      </w:r>
    </w:p>
    <w:p w14:paraId="7136C129" w14:textId="77777777" w:rsidR="00C66AE2" w:rsidRPr="005D4287" w:rsidRDefault="00C66AE2">
      <w:pPr>
        <w:pStyle w:val="ListParagraph"/>
        <w:numPr>
          <w:ilvl w:val="0"/>
          <w:numId w:val="4"/>
        </w:numPr>
        <w:jc w:val="both"/>
      </w:pPr>
      <w:r w:rsidRPr="005D4287">
        <w:lastRenderedPageBreak/>
        <w:t>услови за прелазак са других студијских програма у оквиру истих или сродних области студија;</w:t>
      </w:r>
    </w:p>
    <w:p w14:paraId="5C9D2A1E" w14:textId="77777777" w:rsidR="00C66AE2" w:rsidRPr="005D4287" w:rsidRDefault="00C66AE2">
      <w:pPr>
        <w:pStyle w:val="ListParagraph"/>
        <w:numPr>
          <w:ilvl w:val="0"/>
          <w:numId w:val="4"/>
        </w:numPr>
        <w:jc w:val="both"/>
      </w:pPr>
      <w:r w:rsidRPr="005D4287">
        <w:t>друга питања од значаја за извођење студијског програма.</w:t>
      </w:r>
    </w:p>
    <w:p w14:paraId="1465B437" w14:textId="77777777" w:rsidR="00C66AE2" w:rsidRPr="005D4287" w:rsidRDefault="00C66AE2">
      <w:pPr>
        <w:pStyle w:val="ListParagraph"/>
        <w:ind w:left="786"/>
        <w:jc w:val="both"/>
      </w:pPr>
    </w:p>
    <w:p w14:paraId="1CBF6A5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p>
    <w:p w14:paraId="7660371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Студијске програме основних академских студија који се реализују на Факултету доноси Сенат Универзитета на предлог Наставно-научно већа Факултета.</w:t>
      </w:r>
    </w:p>
    <w:p w14:paraId="642E6E3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програми који се реализују на Факултету акредитују се по поступку утврђеном За</w:t>
      </w:r>
      <w:r w:rsidR="00D56393" w:rsidRPr="005D4287">
        <w:rPr>
          <w:rFonts w:ascii="Times New Roman" w:eastAsia="Times New Roman" w:hAnsi="Times New Roman"/>
          <w:sz w:val="24"/>
          <w:szCs w:val="24"/>
        </w:rPr>
        <w:t>коном о високом образовању и</w:t>
      </w:r>
      <w:r w:rsidRPr="005D4287">
        <w:rPr>
          <w:rFonts w:ascii="Times New Roman" w:eastAsia="Times New Roman" w:hAnsi="Times New Roman"/>
          <w:sz w:val="24"/>
          <w:szCs w:val="24"/>
        </w:rPr>
        <w:t xml:space="preserve"> Правилником о стандардима и поступку за акредитацију високошколских установа и студијских програма.</w:t>
      </w:r>
    </w:p>
    <w:p w14:paraId="6447B77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Наставно-научно веће Факултета може</w:t>
      </w:r>
      <w:r w:rsidR="00917039" w:rsidRPr="005D4287">
        <w:rPr>
          <w:rFonts w:ascii="Times New Roman" w:eastAsia="Times New Roman" w:hAnsi="Times New Roman"/>
          <w:sz w:val="24"/>
          <w:szCs w:val="24"/>
        </w:rPr>
        <w:t xml:space="preserve"> предложити</w:t>
      </w:r>
      <w:r w:rsidRPr="005D4287">
        <w:rPr>
          <w:rFonts w:ascii="Times New Roman" w:eastAsia="Times New Roman" w:hAnsi="Times New Roman"/>
          <w:sz w:val="24"/>
          <w:szCs w:val="24"/>
        </w:rPr>
        <w:t xml:space="preserve"> измене и допуне студијских програма ради њиховог осавремењивања и усклађивања са научним достигнућима и на начин утв</w:t>
      </w:r>
      <w:r w:rsidR="00D56393" w:rsidRPr="005D4287">
        <w:rPr>
          <w:rFonts w:ascii="Times New Roman" w:eastAsia="Times New Roman" w:hAnsi="Times New Roman"/>
          <w:sz w:val="24"/>
          <w:szCs w:val="24"/>
        </w:rPr>
        <w:t>р</w:t>
      </w:r>
      <w:r w:rsidRPr="005D4287">
        <w:rPr>
          <w:rFonts w:ascii="Times New Roman" w:eastAsia="Times New Roman" w:hAnsi="Times New Roman"/>
          <w:sz w:val="24"/>
          <w:szCs w:val="24"/>
        </w:rPr>
        <w:t>ђен Законом и актима Националног савета</w:t>
      </w:r>
      <w:r w:rsidR="00D56393" w:rsidRPr="005D4287">
        <w:rPr>
          <w:rFonts w:ascii="Times New Roman" w:eastAsia="Times New Roman" w:hAnsi="Times New Roman"/>
          <w:sz w:val="24"/>
          <w:szCs w:val="24"/>
        </w:rPr>
        <w:t xml:space="preserve"> за високо образовање</w:t>
      </w:r>
      <w:r w:rsidRPr="005D4287">
        <w:rPr>
          <w:rFonts w:ascii="Times New Roman" w:eastAsia="Times New Roman" w:hAnsi="Times New Roman"/>
          <w:sz w:val="24"/>
          <w:szCs w:val="24"/>
        </w:rPr>
        <w:t>.</w:t>
      </w:r>
    </w:p>
    <w:p w14:paraId="2E55DE2B" w14:textId="77777777" w:rsidR="00C66AE2" w:rsidRPr="005D4287" w:rsidRDefault="00C66AE2">
      <w:pPr>
        <w:widowControl w:val="0"/>
        <w:autoSpaceDE w:val="0"/>
        <w:spacing w:after="0" w:line="240" w:lineRule="auto"/>
        <w:ind w:firstLine="708"/>
        <w:jc w:val="both"/>
      </w:pPr>
      <w:r w:rsidRPr="005D4287">
        <w:rPr>
          <w:rFonts w:ascii="Times New Roman" w:hAnsi="Times New Roman"/>
          <w:sz w:val="24"/>
          <w:szCs w:val="24"/>
        </w:rPr>
        <w:t>Основне академске студије на студијским програмима који се реализују на Факултету трају четири године и носе најмање 240 ЕСПБ бодова.</w:t>
      </w:r>
    </w:p>
    <w:p w14:paraId="2F38E93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557DBC4" w14:textId="77777777" w:rsidR="00C66AE2" w:rsidRPr="005D4287" w:rsidRDefault="00C66AE2">
      <w:pPr>
        <w:pStyle w:val="Normal3"/>
        <w:spacing w:before="0" w:after="0"/>
        <w:ind w:left="786"/>
        <w:jc w:val="both"/>
      </w:pPr>
      <w:r w:rsidRPr="005D4287">
        <w:rPr>
          <w:b/>
          <w:i/>
        </w:rPr>
        <w:t>Школска година</w:t>
      </w:r>
    </w:p>
    <w:p w14:paraId="0696C0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6.</w:t>
      </w:r>
    </w:p>
    <w:p w14:paraId="6065AC9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Студије се организују и изводе у току школске године која, почиње 1. октобра и траје 12 календарских месеци.</w:t>
      </w:r>
    </w:p>
    <w:p w14:paraId="379B5F7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Школска година има, по правилу, 42 радне недеље, од чега 30 наставних недеља и 12 недеља за консултације, припрему испита и испите.</w:t>
      </w:r>
    </w:p>
    <w:p w14:paraId="5EA96789"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 Настава се изводи у два семестра, јесењем и пролећном. Семестар траје 15 недеља.</w:t>
      </w:r>
    </w:p>
    <w:p w14:paraId="23F5EBC8"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Календаром школске године, који се доноси најкасније до 1. октобра,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14:paraId="2C63188C" w14:textId="77777777" w:rsidR="00C66AE2" w:rsidRPr="005D4287" w:rsidRDefault="00C66AE2">
      <w:pPr>
        <w:widowControl w:val="0"/>
        <w:autoSpaceDE w:val="0"/>
        <w:spacing w:after="0" w:line="240" w:lineRule="auto"/>
        <w:jc w:val="both"/>
        <w:rPr>
          <w:rFonts w:ascii="Times New Roman" w:eastAsia="Times New Roman" w:hAnsi="Times New Roman"/>
          <w:sz w:val="24"/>
          <w:szCs w:val="24"/>
        </w:rPr>
      </w:pPr>
    </w:p>
    <w:p w14:paraId="70B171DF" w14:textId="77777777" w:rsidR="00C66AE2" w:rsidRPr="005D4287" w:rsidRDefault="00C66AE2">
      <w:pPr>
        <w:pStyle w:val="Normal3"/>
        <w:spacing w:before="0" w:after="0"/>
        <w:ind w:firstLine="720"/>
        <w:jc w:val="both"/>
      </w:pPr>
      <w:r w:rsidRPr="005D4287">
        <w:rPr>
          <w:b/>
          <w:i/>
        </w:rPr>
        <w:t>План наставе</w:t>
      </w:r>
    </w:p>
    <w:p w14:paraId="626A6EF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7.</w:t>
      </w:r>
    </w:p>
    <w:p w14:paraId="28311790" w14:textId="0FC88803"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Студије се изводе према плану извођења наставе који, у складу с општим актом </w:t>
      </w:r>
      <w:r w:rsidR="00B73461" w:rsidRPr="005D4287">
        <w:rPr>
          <w:rFonts w:ascii="Times New Roman" w:eastAsia="Times New Roman" w:hAnsi="Times New Roman"/>
          <w:sz w:val="24"/>
          <w:szCs w:val="24"/>
        </w:rPr>
        <w:t>Факултета</w:t>
      </w:r>
      <w:r w:rsidRPr="005D4287">
        <w:rPr>
          <w:rFonts w:ascii="Times New Roman" w:eastAsia="Times New Roman" w:hAnsi="Times New Roman"/>
          <w:sz w:val="24"/>
          <w:szCs w:val="24"/>
        </w:rPr>
        <w:t xml:space="preserve">, доноси Наставно-научно веће Факултета. </w:t>
      </w:r>
    </w:p>
    <w:p w14:paraId="7E61AA8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Планом извођења наставе утврђују се: </w:t>
      </w:r>
    </w:p>
    <w:p w14:paraId="03D703B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наставници и сарадници који ће изводити наставу према студијском програму; </w:t>
      </w:r>
    </w:p>
    <w:p w14:paraId="6AB71A49" w14:textId="4C5F573A"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w:t>
      </w:r>
      <w:r w:rsidR="00B73461" w:rsidRPr="005D4287">
        <w:rPr>
          <w:rFonts w:ascii="Times New Roman" w:eastAsia="Times New Roman" w:hAnsi="Times New Roman"/>
          <w:sz w:val="24"/>
          <w:szCs w:val="24"/>
        </w:rPr>
        <w:t xml:space="preserve">место </w:t>
      </w:r>
      <w:r w:rsidRPr="005D4287">
        <w:rPr>
          <w:rFonts w:ascii="Times New Roman" w:eastAsia="Times New Roman" w:hAnsi="Times New Roman"/>
          <w:sz w:val="24"/>
          <w:szCs w:val="24"/>
        </w:rPr>
        <w:t xml:space="preserve">извођења наставе; </w:t>
      </w:r>
    </w:p>
    <w:p w14:paraId="0D785E4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почетак и завршетак, као и временски распоред извођења наставе; </w:t>
      </w:r>
    </w:p>
    <w:p w14:paraId="5DC68C8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4) облици наставе (предавања, семинари, вежбе, консултације, теренски рад, провера знања и др.); </w:t>
      </w:r>
    </w:p>
    <w:p w14:paraId="25093D9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5) начин полагања испита, испитни рокови и мерила испитивања; </w:t>
      </w:r>
    </w:p>
    <w:p w14:paraId="6E8C353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6) попис литературе за студије и полагање испита; </w:t>
      </w:r>
    </w:p>
    <w:p w14:paraId="13E3B3F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7) могућност извођења наставе на страном језику; </w:t>
      </w:r>
    </w:p>
    <w:p w14:paraId="217BCAC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8) могућност извођења наставе на даљину; </w:t>
      </w:r>
    </w:p>
    <w:p w14:paraId="251FB33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9) остале важне чињенице за уредно извођење наставе. </w:t>
      </w:r>
    </w:p>
    <w:p w14:paraId="4C2A831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Препоручена литература за поједини испит мора бити усклађена с</w:t>
      </w:r>
      <w:r w:rsidR="00D56393" w:rsidRPr="005D4287">
        <w:rPr>
          <w:rFonts w:ascii="Times New Roman" w:eastAsia="Times New Roman" w:hAnsi="Times New Roman"/>
          <w:sz w:val="24"/>
          <w:szCs w:val="24"/>
        </w:rPr>
        <w:t>а</w:t>
      </w:r>
      <w:r w:rsidRPr="005D4287">
        <w:rPr>
          <w:rFonts w:ascii="Times New Roman" w:eastAsia="Times New Roman" w:hAnsi="Times New Roman"/>
          <w:sz w:val="24"/>
          <w:szCs w:val="24"/>
        </w:rPr>
        <w:t xml:space="preserve"> обимом студијског програма, на начин утврђен студијским програмом. </w:t>
      </w:r>
    </w:p>
    <w:p w14:paraId="15F4FCB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План извођења наставе се објављује пре почетка наставе у школској години и доступан је јавности.</w:t>
      </w:r>
    </w:p>
    <w:p w14:paraId="728F40F5" w14:textId="77777777" w:rsidR="00C66AE2" w:rsidRPr="005D4287" w:rsidRDefault="00C66AE2" w:rsidP="0048260C">
      <w:pPr>
        <w:widowControl w:val="0"/>
        <w:autoSpaceDE w:val="0"/>
        <w:spacing w:after="0" w:line="240" w:lineRule="auto"/>
        <w:ind w:firstLine="708"/>
        <w:jc w:val="both"/>
      </w:pPr>
      <w:r w:rsidRPr="005D4287">
        <w:rPr>
          <w:rFonts w:ascii="Times New Roman" w:eastAsia="Times New Roman" w:hAnsi="Times New Roman"/>
          <w:sz w:val="24"/>
          <w:szCs w:val="24"/>
        </w:rPr>
        <w:t xml:space="preserve">У посебно оправданим случајевима </w:t>
      </w:r>
      <w:r w:rsidR="00D56393" w:rsidRPr="005D4287">
        <w:rPr>
          <w:rFonts w:ascii="Times New Roman" w:eastAsia="Times New Roman" w:hAnsi="Times New Roman"/>
          <w:sz w:val="24"/>
          <w:szCs w:val="24"/>
        </w:rPr>
        <w:t>Н</w:t>
      </w:r>
      <w:r w:rsidRPr="005D4287">
        <w:rPr>
          <w:rFonts w:ascii="Times New Roman" w:eastAsia="Times New Roman" w:hAnsi="Times New Roman"/>
          <w:sz w:val="24"/>
          <w:szCs w:val="24"/>
        </w:rPr>
        <w:t xml:space="preserve">аставно-научно веће </w:t>
      </w:r>
      <w:r w:rsidR="00D56393" w:rsidRPr="005D4287">
        <w:rPr>
          <w:rFonts w:ascii="Times New Roman" w:eastAsia="Times New Roman" w:hAnsi="Times New Roman"/>
          <w:sz w:val="24"/>
          <w:szCs w:val="24"/>
        </w:rPr>
        <w:t>Ф</w:t>
      </w:r>
      <w:r w:rsidRPr="005D4287">
        <w:rPr>
          <w:rFonts w:ascii="Times New Roman" w:eastAsia="Times New Roman" w:hAnsi="Times New Roman"/>
          <w:sz w:val="24"/>
          <w:szCs w:val="24"/>
        </w:rPr>
        <w:t>акултета може донети одлуку о промени плана извођења наставе и током школске године.</w:t>
      </w:r>
    </w:p>
    <w:p w14:paraId="7CBBE05A" w14:textId="77777777" w:rsidR="00C66AE2" w:rsidRPr="005D4287" w:rsidRDefault="00C66AE2">
      <w:pPr>
        <w:pStyle w:val="Normal3"/>
        <w:spacing w:before="0" w:after="0"/>
        <w:ind w:firstLine="720"/>
        <w:jc w:val="both"/>
        <w:rPr>
          <w:b/>
          <w:i/>
        </w:rPr>
      </w:pPr>
    </w:p>
    <w:p w14:paraId="4E9AC585" w14:textId="77777777" w:rsidR="00C66AE2" w:rsidRPr="005D4287" w:rsidRDefault="00C66AE2">
      <w:pPr>
        <w:pStyle w:val="Normal3"/>
        <w:spacing w:before="0" w:after="0"/>
        <w:ind w:firstLine="720"/>
        <w:jc w:val="both"/>
      </w:pPr>
      <w:r w:rsidRPr="005D4287">
        <w:rPr>
          <w:b/>
          <w:i/>
        </w:rPr>
        <w:lastRenderedPageBreak/>
        <w:t>Настава</w:t>
      </w:r>
    </w:p>
    <w:p w14:paraId="22985DA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8.</w:t>
      </w:r>
    </w:p>
    <w:p w14:paraId="4A4D9D7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Настава се за сваки студијски програм организује по годинама студија, у складу са планом извођења наставе, радним календаром, распоредом часова и распоредом испита. Факултет је дужан да, пре почетка сваког семестра, путем интернет странице Факултета информише студенте о начину, времену и месту одржавања наставе, о циљевима, садржајима и методама наставе, о начину и критеријумима провере знања на предиспитним обавезама и испитима, о начину обезбеђивања јавности на испиту и начину остваривања увида у резултате, и о свим другим питањима од значаја за студенте у процесу реализације студијског програма.</w:t>
      </w:r>
    </w:p>
    <w:p w14:paraId="1E9DE6B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Распоред часова и распоред испита објављује се на интернет страници Факултета и огласним таблама пре почетка сваког семестра.</w:t>
      </w:r>
    </w:p>
    <w:p w14:paraId="2AA9058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146AA7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9.</w:t>
      </w:r>
    </w:p>
    <w:p w14:paraId="7F078D6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Настава обухвата све облике предвиђене студијским програмом: предавања, вежбе, семинаре, консултације, менторски рад, научни рад и стручну праксу. Наставник, у оквиру 40-часовне радне недеље, може обављати све облике наставе. Сарадник, у оквиру 40-часовне радне недеље, може обављати вежбе, колоквијуме и друге облике наставе, осим предавања и испита.</w:t>
      </w:r>
    </w:p>
    <w:p w14:paraId="5FC9466B"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79F5D2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10.</w:t>
      </w:r>
    </w:p>
    <w:p w14:paraId="47C55252" w14:textId="75876FED"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Настава се, по правилу, обавља у просторијама Факултета, уколико одобреним, односно акредитованим студијским програмом није другачије предвиђено извођење посебних облика наставе.</w:t>
      </w:r>
      <w:r w:rsidR="002B76D2" w:rsidRPr="005D4287">
        <w:rPr>
          <w:rFonts w:ascii="Times New Roman" w:eastAsia="Times New Roman" w:hAnsi="Times New Roman"/>
          <w:sz w:val="24"/>
          <w:szCs w:val="24"/>
        </w:rPr>
        <w:t xml:space="preserve"> У реализацији наставних активности наставници и сарадници могу користити и доступне платформе и апликације за учење, у складу са студијским програмом и одговарајућим одл</w:t>
      </w:r>
      <w:r w:rsidR="00E20728" w:rsidRPr="005D4287">
        <w:rPr>
          <w:rFonts w:ascii="Times New Roman" w:eastAsia="Times New Roman" w:hAnsi="Times New Roman"/>
          <w:sz w:val="24"/>
          <w:szCs w:val="24"/>
          <w:lang w:val="sr-Cyrl-RS"/>
        </w:rPr>
        <w:t>у</w:t>
      </w:r>
      <w:r w:rsidR="002B76D2" w:rsidRPr="005D4287">
        <w:rPr>
          <w:rFonts w:ascii="Times New Roman" w:eastAsia="Times New Roman" w:hAnsi="Times New Roman"/>
          <w:sz w:val="24"/>
          <w:szCs w:val="24"/>
        </w:rPr>
        <w:t>кама Наставно-научног већа.</w:t>
      </w:r>
    </w:p>
    <w:p w14:paraId="77F3F39F" w14:textId="77777777" w:rsidR="002B76D2" w:rsidRPr="005D4287" w:rsidRDefault="002B76D2">
      <w:pPr>
        <w:widowControl w:val="0"/>
        <w:autoSpaceDE w:val="0"/>
        <w:spacing w:after="0" w:line="240" w:lineRule="auto"/>
        <w:ind w:firstLine="708"/>
        <w:jc w:val="both"/>
      </w:pPr>
    </w:p>
    <w:p w14:paraId="64D600D0" w14:textId="00A21C53"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11.</w:t>
      </w:r>
    </w:p>
    <w:p w14:paraId="00EA14B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Предметни наставник дужан је да у првој недељи наставе упозна студенте са: садржајем предмета, динамиком извођења, методама рада, предиспитним обавезама студената, начином одржавања испита, начином оцењивања и другим неопходним информацијама.</w:t>
      </w:r>
    </w:p>
    <w:p w14:paraId="2F2877B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Сви облици реализације наставних садржаја у оквиру студијских програма одвијају се по упутствима и под надзором предметних наставника који су одговорани за реализацију студијских програма.</w:t>
      </w:r>
    </w:p>
    <w:p w14:paraId="3E853771"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17ACC37B"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III ОБЛИЦИ НАСТАВЕ И САМОСТАЛАН РАД СТУДЕНАТА</w:t>
      </w:r>
    </w:p>
    <w:p w14:paraId="59D4042C"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35B0F8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12.</w:t>
      </w:r>
    </w:p>
    <w:p w14:paraId="613C40FE" w14:textId="1856D551"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 се остварује кроз активну наставу и самосталан рад студената. Активна настава подразумева: предавања, вежбе, практичну наставу, консултације, истраживачки студијски рад и друге облике наставе у складу са студијским програмом.</w:t>
      </w:r>
    </w:p>
    <w:p w14:paraId="5F962F3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Самосталан рад студената остварује се кроз припреме за предавања и вежбе, активно учешће у настави, кроз израду и одбрану семинарских радова, кроз припремање за колоквијуме и испите, реализовање практичне наставе и писање завршних радова.</w:t>
      </w:r>
    </w:p>
    <w:p w14:paraId="1F9DE36A"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2E0390"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Предавања</w:t>
      </w:r>
    </w:p>
    <w:p w14:paraId="324B9F7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13.</w:t>
      </w:r>
    </w:p>
    <w:p w14:paraId="1A30ED7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Предавања су основни облик остваривања наставе. Предметни наставници на предавањима студенте упознају са садржајем наставних предмета који се реализују у </w:t>
      </w:r>
      <w:r w:rsidRPr="005D4287">
        <w:rPr>
          <w:rFonts w:ascii="Times New Roman" w:eastAsia="Times New Roman" w:hAnsi="Times New Roman"/>
          <w:sz w:val="24"/>
          <w:szCs w:val="24"/>
        </w:rPr>
        <w:lastRenderedPageBreak/>
        <w:t>оквиру студијског програма.</w:t>
      </w:r>
    </w:p>
    <w:p w14:paraId="6212131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Поред утврђеног садржаја предмета, предавања могу садржати и нова научна и стручна сазнања и анализу актуелних питања која су у вези са утврђеним садржајем предмета.</w:t>
      </w:r>
    </w:p>
    <w:p w14:paraId="6A74448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Предавањима се студенти уводе у практичну наставу, вежбе и студијски истраживачки рад. Предавањима  се  обухватају теме  које  су  предвиђене  силабусом  за  тај  предмет.</w:t>
      </w:r>
    </w:p>
    <w:p w14:paraId="0975FF0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Предавањима треба обухватити синтетички преглед градива које ће бити обрађено у другим облицима наставе, а којим се наглашава обим и суштина градива, новија сазнања која мењају, преиначују или продубљују важне концепте укључене у циљеве и исходе предмета, као и градиво за које постоји претпоставка да је посебно тешко за студенте.</w:t>
      </w:r>
    </w:p>
    <w:p w14:paraId="0EC69A4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14.</w:t>
      </w:r>
    </w:p>
    <w:p w14:paraId="74192F4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Предавања изводе наставници Факултета. Сарадници могу, под надзором наставника, да одрже до два предавања годишње, као део припрема за наставни рад. Наставници других факултета, односно универзитета могу изводити предавања на Факултету, под условима, на начин и по поступку прописаном Законом, Статутом Универзитета и општим актима Факултета.</w:t>
      </w:r>
    </w:p>
    <w:p w14:paraId="05373A9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2D07D11"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Вежбе</w:t>
      </w:r>
    </w:p>
    <w:p w14:paraId="035ABB7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15.</w:t>
      </w:r>
    </w:p>
    <w:p w14:paraId="4AD65FE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Вежбе су део активне наставе на којима се, у зависности од предмета: увежбавају и примењују основна знања, разрађују примери из градива изложеног на предавањима, решавају практични и теоријски задаци и случајеви из праксе, израђују програми из предметног градива и друге активности које су у функцији развоја општих и професионалних компетенција студената.</w:t>
      </w:r>
    </w:p>
    <w:p w14:paraId="1D29158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Вежбе припремају и изводе наставници и сарадници.</w:t>
      </w:r>
    </w:p>
    <w:p w14:paraId="4C2CA1C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 садржај вежби одговоран je наставник – носилац предмета.</w:t>
      </w:r>
    </w:p>
    <w:p w14:paraId="674659A7" w14:textId="77777777" w:rsidR="00C66AE2" w:rsidRPr="005D4287" w:rsidRDefault="00C66AE2">
      <w:pPr>
        <w:widowControl w:val="0"/>
        <w:autoSpaceDE w:val="0"/>
        <w:spacing w:after="0" w:line="240" w:lineRule="auto"/>
        <w:rPr>
          <w:rFonts w:ascii="Times New Roman" w:eastAsia="Times New Roman" w:hAnsi="Times New Roman"/>
          <w:b/>
          <w:sz w:val="24"/>
          <w:szCs w:val="24"/>
        </w:rPr>
      </w:pPr>
    </w:p>
    <w:p w14:paraId="10EA5521"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Практична настава</w:t>
      </w:r>
    </w:p>
    <w:p w14:paraId="08D0975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16.</w:t>
      </w:r>
    </w:p>
    <w:p w14:paraId="454A17C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Практична настава (стручна пракса, </w:t>
      </w:r>
      <w:r w:rsidR="00C81EAB" w:rsidRPr="005D4287">
        <w:rPr>
          <w:rFonts w:ascii="Times New Roman" w:eastAsia="Times New Roman" w:hAnsi="Times New Roman"/>
          <w:sz w:val="24"/>
          <w:szCs w:val="24"/>
        </w:rPr>
        <w:t xml:space="preserve">педагошка пракса, </w:t>
      </w:r>
      <w:r w:rsidRPr="005D4287">
        <w:rPr>
          <w:rFonts w:ascii="Times New Roman" w:eastAsia="Times New Roman" w:hAnsi="Times New Roman"/>
          <w:sz w:val="24"/>
          <w:szCs w:val="24"/>
        </w:rPr>
        <w:t>наставне посете и други облици наставе који омогућавају стицање прописаних знања и вештина) је облик наставе у коме студенти продубљују знања и вештине из пређеног градива и где се врши провера практичне примене стечених знања и вештине из пређеног градива, под надзором стручног лица.</w:t>
      </w:r>
    </w:p>
    <w:p w14:paraId="46800CB5"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у сарадњи са предметним наст</w:t>
      </w:r>
      <w:r w:rsidR="00C81EAB" w:rsidRPr="005D4287">
        <w:rPr>
          <w:rFonts w:ascii="Times New Roman" w:eastAsia="Times New Roman" w:hAnsi="Times New Roman"/>
          <w:sz w:val="24"/>
          <w:szCs w:val="24"/>
        </w:rPr>
        <w:t>а</w:t>
      </w:r>
      <w:r w:rsidRPr="005D4287">
        <w:rPr>
          <w:rFonts w:ascii="Times New Roman" w:eastAsia="Times New Roman" w:hAnsi="Times New Roman"/>
          <w:sz w:val="24"/>
          <w:szCs w:val="24"/>
        </w:rPr>
        <w:t>вницима бира институцију из државног, приватног или јавног сектора у којој ће обавити стручну праксу. Стручна пракса се може обавити и у иностранству.</w:t>
      </w:r>
    </w:p>
    <w:p w14:paraId="3974518C" w14:textId="77777777" w:rsidR="000E10D0" w:rsidRPr="005D4287" w:rsidRDefault="000E10D0" w:rsidP="000E10D0">
      <w:pPr>
        <w:widowControl w:val="0"/>
        <w:autoSpaceDE w:val="0"/>
        <w:spacing w:after="0" w:line="240" w:lineRule="auto"/>
        <w:ind w:firstLine="708"/>
        <w:jc w:val="both"/>
      </w:pPr>
      <w:r w:rsidRPr="005D4287">
        <w:rPr>
          <w:rFonts w:ascii="Times New Roman" w:eastAsia="Times New Roman" w:hAnsi="Times New Roman"/>
          <w:sz w:val="24"/>
          <w:szCs w:val="24"/>
        </w:rPr>
        <w:t>На предлог студента, Веће департмана одобрава извођење праксе у жељеној институцији, а предметни наставник издаје студенту писмени упут за стручну праксу.</w:t>
      </w:r>
    </w:p>
    <w:p w14:paraId="3E6940E0" w14:textId="77777777" w:rsidR="000E10D0" w:rsidRPr="005D4287" w:rsidRDefault="000E10D0">
      <w:pPr>
        <w:widowControl w:val="0"/>
        <w:autoSpaceDE w:val="0"/>
        <w:spacing w:after="0" w:line="240" w:lineRule="auto"/>
        <w:ind w:firstLine="708"/>
        <w:jc w:val="both"/>
      </w:pPr>
      <w:r w:rsidRPr="005D4287">
        <w:rPr>
          <w:rFonts w:ascii="Times New Roman" w:eastAsia="Times New Roman" w:hAnsi="Times New Roman"/>
          <w:sz w:val="24"/>
          <w:szCs w:val="24"/>
        </w:rPr>
        <w:t>Педагошку праксу студент обавља у некој од школа са којима Факултет има склопљен споразум о сарадњи, у договору са предметним наставницима који студенту издају упут за обављање педагошке праксе.</w:t>
      </w:r>
    </w:p>
    <w:p w14:paraId="66EAA3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 обављеној стручној</w:t>
      </w:r>
      <w:r w:rsidR="000E10D0" w:rsidRPr="005D4287">
        <w:rPr>
          <w:rFonts w:ascii="Times New Roman" w:eastAsia="Times New Roman" w:hAnsi="Times New Roman"/>
          <w:sz w:val="24"/>
          <w:szCs w:val="24"/>
        </w:rPr>
        <w:t>, односно педагошкој</w:t>
      </w:r>
      <w:r w:rsidRPr="005D4287">
        <w:rPr>
          <w:rFonts w:ascii="Times New Roman" w:eastAsia="Times New Roman" w:hAnsi="Times New Roman"/>
          <w:sz w:val="24"/>
          <w:szCs w:val="24"/>
        </w:rPr>
        <w:t xml:space="preserve"> пракси (чиј</w:t>
      </w:r>
      <w:r w:rsidR="00C81EAB" w:rsidRPr="005D4287">
        <w:rPr>
          <w:rFonts w:ascii="Times New Roman" w:eastAsia="Times New Roman" w:hAnsi="Times New Roman"/>
          <w:sz w:val="24"/>
          <w:szCs w:val="24"/>
        </w:rPr>
        <w:t>а</w:t>
      </w:r>
      <w:r w:rsidRPr="005D4287">
        <w:rPr>
          <w:rFonts w:ascii="Times New Roman" w:eastAsia="Times New Roman" w:hAnsi="Times New Roman"/>
          <w:sz w:val="24"/>
          <w:szCs w:val="24"/>
        </w:rPr>
        <w:t xml:space="preserve"> се дужина утврђује студијским програмом)</w:t>
      </w:r>
      <w:r w:rsidR="000E10D0"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а на основу извештаја студента и потврде одговорног лица које потписом и печатом организације потврђује да је пракса обављена, предметни наставник студенту додељује ЕСПБ бодове за обављену праксу. Начин оцењивања стручне</w:t>
      </w:r>
      <w:r w:rsidR="000E10D0" w:rsidRPr="005D4287">
        <w:rPr>
          <w:rFonts w:ascii="Times New Roman" w:eastAsia="Times New Roman" w:hAnsi="Times New Roman"/>
          <w:sz w:val="24"/>
          <w:szCs w:val="24"/>
        </w:rPr>
        <w:t>, односно педагошке</w:t>
      </w:r>
      <w:r w:rsidRPr="005D4287">
        <w:rPr>
          <w:rFonts w:ascii="Times New Roman" w:eastAsia="Times New Roman" w:hAnsi="Times New Roman"/>
          <w:sz w:val="24"/>
          <w:szCs w:val="24"/>
        </w:rPr>
        <w:t xml:space="preserve"> праксе утврђује се студијским програмом.</w:t>
      </w:r>
    </w:p>
    <w:p w14:paraId="5280BC9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FD0E9D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lastRenderedPageBreak/>
        <w:t>Добровољни рад у локалној заједници</w:t>
      </w:r>
    </w:p>
    <w:p w14:paraId="7CA8B5C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17.</w:t>
      </w:r>
    </w:p>
    <w:p w14:paraId="6F525BB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Добровољни рад студената у локалној заједници Факултет организује </w:t>
      </w:r>
      <w:ins w:id="0" w:author="Korisnik" w:date="2022-03-14T08:51:00Z">
        <w:r w:rsidR="005E595A" w:rsidRPr="005D4287">
          <w:rPr>
            <w:rFonts w:ascii="Times New Roman" w:eastAsia="Times New Roman" w:hAnsi="Times New Roman"/>
            <w:sz w:val="24"/>
            <w:szCs w:val="24"/>
          </w:rPr>
          <w:t xml:space="preserve">се </w:t>
        </w:r>
      </w:ins>
      <w:r w:rsidRPr="005D4287">
        <w:rPr>
          <w:rFonts w:ascii="Times New Roman" w:eastAsia="Times New Roman" w:hAnsi="Times New Roman"/>
          <w:sz w:val="24"/>
          <w:szCs w:val="24"/>
        </w:rPr>
        <w:t>ради примене стечених знања студената у практичним ситуацијама.</w:t>
      </w:r>
    </w:p>
    <w:p w14:paraId="4596A11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Основни циљ добровољног рада је да се кроз остваривање појединих пројеката сагледа могућност примене знања студената, развијање спретности и умешности у раду, неговање правилног односа према раду и култури рада и занимања, развијање стваралачког односа, хуманости, опште људске солидарности и слично.</w:t>
      </w:r>
    </w:p>
    <w:p w14:paraId="3EAF3FE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Студенти се самостално опредељују за оне облике добровољног рада који највише одговарају њиховим склоностима, способностима и испољеним интересовањима.</w:t>
      </w:r>
    </w:p>
    <w:p w14:paraId="643287F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Добровољни рад вреднује се одговарајућим бројем ЕСПБ бодова на основу критеријума утврђених општим актом Универзитета о вредновању ваннаставних активности студената. Добровољни рад се уписује у додатак дипломи.</w:t>
      </w:r>
    </w:p>
    <w:p w14:paraId="0197A1F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ЕСПБ бодови додељени за добровољни рад нису кумулативни са ЕСПБ бодовима који се стичу у оквиру уписаног студијског програма и не узимају се у обзир приликом рангирања студената код уписа школске године или виших нивоа студија.</w:t>
      </w:r>
    </w:p>
    <w:p w14:paraId="312C7AC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Ови ЕСПБ бодови могу се узети у обзир само приликом уписа вишег нивоа студија уколико кандидати имају исти број ЕСПБ бодова стечених испуњавањем обавеза у оквиру студијског програма.</w:t>
      </w:r>
    </w:p>
    <w:p w14:paraId="126E470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Уписом ових ЕСПБ бодова не мења се обавеза с</w:t>
      </w:r>
      <w:r w:rsidR="00A628DE" w:rsidRPr="005D4287">
        <w:rPr>
          <w:rFonts w:ascii="Times New Roman" w:eastAsia="Times New Roman" w:hAnsi="Times New Roman"/>
          <w:sz w:val="24"/>
          <w:szCs w:val="24"/>
        </w:rPr>
        <w:t>тудента да положи све испите пр</w:t>
      </w:r>
      <w:r w:rsidRPr="005D4287">
        <w:rPr>
          <w:rFonts w:ascii="Times New Roman" w:eastAsia="Times New Roman" w:hAnsi="Times New Roman"/>
          <w:sz w:val="24"/>
          <w:szCs w:val="24"/>
        </w:rPr>
        <w:t>едвиђене студијским програмом.</w:t>
      </w:r>
    </w:p>
    <w:p w14:paraId="2BA6F799"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F757EF0"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Консултације</w:t>
      </w:r>
    </w:p>
    <w:p w14:paraId="199390EC"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18.</w:t>
      </w:r>
    </w:p>
    <w:p w14:paraId="4D2B73B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Консултације су облик наставе у коме наставник у непосредном контакту са студентом, појашњава студенту сложене делове градива и пружа помоћ у разрешавању одређених проблема, пружа помоћ при изради пројекта, семинарских и завршних радова. Консултације су индивидуалне али по потреби наставник може организовати и колективне консултације и тада имају за циљ да се студенти стимулишу на тимски рад.</w:t>
      </w:r>
    </w:p>
    <w:p w14:paraId="1703265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Консултације обављају наставници и сарадници.</w:t>
      </w:r>
    </w:p>
    <w:p w14:paraId="6EE2E943" w14:textId="1CE21DE8"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Наставници и сарадници морају заказати бар два сата консултација седмично. Термини за консултације морају бити усклађени са распоредом наставе и доступни студентима. Време консултација објављује се </w:t>
      </w:r>
      <w:r w:rsidR="00E20728" w:rsidRPr="005D4287">
        <w:rPr>
          <w:rFonts w:ascii="Times New Roman" w:eastAsia="Times New Roman" w:hAnsi="Times New Roman"/>
          <w:sz w:val="24"/>
          <w:szCs w:val="24"/>
          <w:lang w:val="sr-Cyrl-RS"/>
        </w:rPr>
        <w:t>на вратима</w:t>
      </w:r>
      <w:r w:rsidRPr="005D4287">
        <w:rPr>
          <w:rFonts w:ascii="Times New Roman" w:eastAsia="Times New Roman" w:hAnsi="Times New Roman"/>
          <w:sz w:val="24"/>
          <w:szCs w:val="24"/>
        </w:rPr>
        <w:t xml:space="preserve"> одговарајућег кабинета и на сајту Факултета. </w:t>
      </w:r>
    </w:p>
    <w:p w14:paraId="121BB3B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Једном седмично, у термину који сами одреде, наставници и сарадници морају бити доступни да путем електронске поште одговaрају на студентска питања.</w:t>
      </w:r>
    </w:p>
    <w:p w14:paraId="4BCB3200"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D4A09C2"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Колоквијуми</w:t>
      </w:r>
    </w:p>
    <w:p w14:paraId="2C65369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19.</w:t>
      </w:r>
    </w:p>
    <w:p w14:paraId="41EAF90C" w14:textId="457EB46F"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Колоквијуми су облик наставе у коме студенти самостално решавају одређене задатке и питања ради провере стечених знања, способности разумевања и </w:t>
      </w:r>
      <w:r w:rsidR="006A68B6" w:rsidRPr="005D4287">
        <w:rPr>
          <w:rFonts w:ascii="Times New Roman" w:eastAsia="Times New Roman" w:hAnsi="Times New Roman"/>
          <w:sz w:val="24"/>
          <w:szCs w:val="24"/>
        </w:rPr>
        <w:t xml:space="preserve">примене знања, </w:t>
      </w:r>
      <w:r w:rsidRPr="005D4287">
        <w:rPr>
          <w:rFonts w:ascii="Times New Roman" w:eastAsia="Times New Roman" w:hAnsi="Times New Roman"/>
          <w:sz w:val="24"/>
          <w:szCs w:val="24"/>
        </w:rPr>
        <w:t>анализирања проблема и закључивања</w:t>
      </w:r>
      <w:r w:rsidR="00392D3F" w:rsidRPr="005D4287">
        <w:rPr>
          <w:rFonts w:ascii="Times New Roman" w:eastAsia="Times New Roman" w:hAnsi="Times New Roman"/>
          <w:sz w:val="24"/>
          <w:szCs w:val="24"/>
          <w:lang w:val="sr-Cyrl-RS"/>
        </w:rPr>
        <w:t xml:space="preserve"> </w:t>
      </w:r>
      <w:r w:rsidRPr="005D4287">
        <w:rPr>
          <w:rFonts w:ascii="Times New Roman" w:eastAsia="Times New Roman" w:hAnsi="Times New Roman"/>
          <w:sz w:val="24"/>
          <w:szCs w:val="24"/>
        </w:rPr>
        <w:t>у одређеној области.</w:t>
      </w:r>
    </w:p>
    <w:p w14:paraId="6E6106D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Колоквијуми могу бити писмени, усмени или комбиновани. Оцена постигнута на колоквијуму улази у поене за предиспитне обавезе.</w:t>
      </w:r>
    </w:p>
    <w:p w14:paraId="1B4F6861" w14:textId="77777777" w:rsidR="00C831E2" w:rsidRPr="005D4287" w:rsidRDefault="00C831E2">
      <w:pPr>
        <w:widowControl w:val="0"/>
        <w:autoSpaceDE w:val="0"/>
        <w:spacing w:after="0" w:line="240" w:lineRule="auto"/>
        <w:ind w:firstLine="708"/>
        <w:rPr>
          <w:rFonts w:ascii="Times New Roman" w:eastAsia="Times New Roman" w:hAnsi="Times New Roman"/>
          <w:b/>
          <w:i/>
          <w:sz w:val="24"/>
          <w:szCs w:val="24"/>
        </w:rPr>
      </w:pPr>
    </w:p>
    <w:p w14:paraId="50640CC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Семинарски радови</w:t>
      </w:r>
    </w:p>
    <w:p w14:paraId="294C243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20.</w:t>
      </w:r>
    </w:p>
    <w:p w14:paraId="691507BF" w14:textId="24BA71D2"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Семинарски  рад  представља  самосталну  стручну  обраду  изабране  теме  од  стране студента. Израдом семинарског рада </w:t>
      </w:r>
      <w:r w:rsidR="005D4287" w:rsidRPr="005D4287">
        <w:rPr>
          <w:rFonts w:ascii="Times New Roman" w:eastAsia="Times New Roman" w:hAnsi="Times New Roman"/>
          <w:sz w:val="24"/>
          <w:szCs w:val="24"/>
          <w:lang w:val="sr-Cyrl-RS"/>
        </w:rPr>
        <w:t>с</w:t>
      </w:r>
      <w:r w:rsidRPr="005D4287">
        <w:rPr>
          <w:rFonts w:ascii="Times New Roman" w:eastAsia="Times New Roman" w:hAnsi="Times New Roman"/>
          <w:sz w:val="24"/>
          <w:szCs w:val="24"/>
        </w:rPr>
        <w:t xml:space="preserve">тудент  показује  теоријско  и  практично </w:t>
      </w:r>
      <w:r w:rsidRPr="005D4287">
        <w:rPr>
          <w:rFonts w:ascii="Times New Roman" w:eastAsia="Times New Roman" w:hAnsi="Times New Roman"/>
          <w:sz w:val="24"/>
          <w:szCs w:val="24"/>
        </w:rPr>
        <w:lastRenderedPageBreak/>
        <w:t>знање, као и способност самосталног служења актуелном домаћом и страном литературом у писаној обради</w:t>
      </w:r>
      <w:r w:rsidR="00A628DE" w:rsidRPr="005D4287">
        <w:rPr>
          <w:rFonts w:ascii="Times New Roman" w:eastAsia="Times New Roman" w:hAnsi="Times New Roman"/>
          <w:sz w:val="24"/>
          <w:szCs w:val="24"/>
        </w:rPr>
        <w:t xml:space="preserve"> теме</w:t>
      </w:r>
      <w:r w:rsidRPr="005D4287">
        <w:rPr>
          <w:rFonts w:ascii="Times New Roman" w:eastAsia="Times New Roman" w:hAnsi="Times New Roman"/>
          <w:sz w:val="24"/>
          <w:szCs w:val="24"/>
        </w:rPr>
        <w:t>. Циљ  израде  семинарског  рада  је  проширење  и  продубљивање знања из садржаја наставног програма, развијање способности  аналитичког  и  синтетичког  мишљења,  као  и стицање искуства у писању стручних и научних радова.</w:t>
      </w:r>
    </w:p>
    <w:p w14:paraId="66D72112"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61CA4F3"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Испити</w:t>
      </w:r>
    </w:p>
    <w:p w14:paraId="73F0F05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21.</w:t>
      </w:r>
    </w:p>
    <w:p w14:paraId="7D403EC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 окончању наставе из одређеног предмета, студент полаже испит. </w:t>
      </w:r>
    </w:p>
    <w:p w14:paraId="24B5FD3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Испит је јединс</w:t>
      </w:r>
      <w:r w:rsidR="00A628DE" w:rsidRPr="005D4287">
        <w:rPr>
          <w:rFonts w:ascii="Times New Roman" w:eastAsia="Times New Roman" w:hAnsi="Times New Roman"/>
          <w:sz w:val="24"/>
          <w:szCs w:val="24"/>
        </w:rPr>
        <w:t>твен и полаже се усмено, писано и/</w:t>
      </w:r>
      <w:r w:rsidRPr="005D4287">
        <w:rPr>
          <w:rFonts w:ascii="Times New Roman" w:eastAsia="Times New Roman" w:hAnsi="Times New Roman"/>
          <w:sz w:val="24"/>
          <w:szCs w:val="24"/>
        </w:rPr>
        <w:t xml:space="preserve">или практично, на начин утврђен студијским програмом. </w:t>
      </w:r>
      <w:r w:rsidR="00015487" w:rsidRPr="005D4287">
        <w:rPr>
          <w:rFonts w:ascii="Times New Roman" w:eastAsia="Times New Roman" w:hAnsi="Times New Roman"/>
          <w:sz w:val="24"/>
          <w:szCs w:val="24"/>
        </w:rPr>
        <w:t>Након оцењивања писаних испитних задатака, студент има право на увид у свој писани испитни задатак.</w:t>
      </w:r>
    </w:p>
    <w:p w14:paraId="74BEF5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Испит се полаже у седишту Факултета, односно у објектима наведеним у дозволи за рад. Факултет може организовати полагање испита ван седишта</w:t>
      </w:r>
      <w:r w:rsidR="00A628DE" w:rsidRPr="005D4287">
        <w:rPr>
          <w:rFonts w:ascii="Times New Roman" w:eastAsia="Times New Roman" w:hAnsi="Times New Roman"/>
          <w:sz w:val="24"/>
          <w:szCs w:val="24"/>
        </w:rPr>
        <w:t xml:space="preserve"> за</w:t>
      </w:r>
      <w:r w:rsidRPr="005D4287">
        <w:rPr>
          <w:rFonts w:ascii="Times New Roman" w:eastAsia="Times New Roman" w:hAnsi="Times New Roman"/>
          <w:sz w:val="24"/>
          <w:szCs w:val="24"/>
        </w:rPr>
        <w:t xml:space="preserve"> испит из предмета чији карактер то захтева, и ако је то у складу са одобреним, односно акредитованим студијским програмом. </w:t>
      </w:r>
    </w:p>
    <w:p w14:paraId="5CE1D72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После три неуспела полагања истог испита, студент може тражити да полаже испит пред комисијом. </w:t>
      </w:r>
    </w:p>
    <w:p w14:paraId="5F0735A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са </w:t>
      </w:r>
      <w:r w:rsidR="00917039" w:rsidRPr="005D4287">
        <w:rPr>
          <w:rFonts w:ascii="Times New Roman" w:eastAsia="Times New Roman" w:hAnsi="Times New Roman"/>
          <w:sz w:val="24"/>
          <w:szCs w:val="24"/>
        </w:rPr>
        <w:t>инвалидитетом</w:t>
      </w:r>
      <w:r w:rsidRPr="005D4287">
        <w:rPr>
          <w:rFonts w:ascii="Times New Roman" w:eastAsia="Times New Roman" w:hAnsi="Times New Roman"/>
          <w:sz w:val="24"/>
          <w:szCs w:val="24"/>
        </w:rPr>
        <w:t xml:space="preserve"> има право да полаже испит на начин прилагођен његовим могућностима, у складу са општим актом Факултета. </w:t>
      </w:r>
    </w:p>
    <w:p w14:paraId="32A21CA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Услови, начин и поступак полагања и оцењивања на испиту уређени су Правилником о пoлагању испита и оцењивању на испиту.</w:t>
      </w:r>
    </w:p>
    <w:p w14:paraId="1031724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3FAF30D" w14:textId="77777777" w:rsidR="00613E85" w:rsidRPr="005D4287" w:rsidRDefault="00613E85" w:rsidP="00613E85">
      <w:pPr>
        <w:autoSpaceDE w:val="0"/>
        <w:autoSpaceDN w:val="0"/>
        <w:adjustRightInd w:val="0"/>
        <w:spacing w:after="0" w:line="240" w:lineRule="auto"/>
        <w:rPr>
          <w:rFonts w:ascii="Times New Roman" w:hAnsi="Times New Roman"/>
          <w:sz w:val="24"/>
          <w:szCs w:val="24"/>
          <w:lang w:val="ru-RU"/>
        </w:rPr>
      </w:pPr>
      <w:r w:rsidRPr="005D4287">
        <w:rPr>
          <w:rFonts w:ascii="Times New Roman" w:hAnsi="Times New Roman"/>
          <w:b/>
          <w:i/>
          <w:sz w:val="26"/>
          <w:szCs w:val="26"/>
          <w:lang w:val="ru-RU"/>
        </w:rPr>
        <w:tab/>
        <w:t>Приговор</w:t>
      </w:r>
    </w:p>
    <w:p w14:paraId="5D4B15F5" w14:textId="77777777" w:rsidR="00613E85" w:rsidRPr="005D4287" w:rsidRDefault="00613E85" w:rsidP="00613E85">
      <w:pPr>
        <w:pStyle w:val="clan"/>
        <w:spacing w:before="0" w:beforeAutospacing="0" w:after="0" w:afterAutospacing="0"/>
        <w:jc w:val="center"/>
        <w:rPr>
          <w:lang w:val="sr-Cyrl-CS"/>
        </w:rPr>
      </w:pPr>
      <w:bookmarkStart w:id="1" w:name="clan_91"/>
      <w:bookmarkEnd w:id="1"/>
      <w:r w:rsidRPr="005D4287">
        <w:rPr>
          <w:lang w:val="ru-RU"/>
        </w:rPr>
        <w:t xml:space="preserve">Члан </w:t>
      </w:r>
      <w:r w:rsidR="002C0F23" w:rsidRPr="005D4287">
        <w:rPr>
          <w:lang w:val="sr-Cyrl-CS"/>
        </w:rPr>
        <w:t>2</w:t>
      </w:r>
      <w:r w:rsidRPr="005D4287">
        <w:rPr>
          <w:lang w:val="sr-Cyrl-CS"/>
        </w:rPr>
        <w:t>2</w:t>
      </w:r>
    </w:p>
    <w:p w14:paraId="249648D9" w14:textId="77777777" w:rsidR="00613E85" w:rsidRPr="005D4287" w:rsidRDefault="00613E85" w:rsidP="00613E85">
      <w:pPr>
        <w:pStyle w:val="Normal3"/>
        <w:spacing w:before="0" w:after="0"/>
        <w:ind w:firstLine="720"/>
        <w:jc w:val="both"/>
        <w:rPr>
          <w:lang w:val="ru-RU"/>
        </w:rPr>
      </w:pPr>
      <w:r w:rsidRPr="005D4287">
        <w:rPr>
          <w:lang w:val="ru-RU"/>
        </w:rPr>
        <w:t>Студент има право да декану Факултета поднесе приговор на добијену оцену, ако сматра да испит није обављен у складу са законом и општим актима установе.</w:t>
      </w:r>
    </w:p>
    <w:p w14:paraId="34757570" w14:textId="77777777" w:rsidR="00613E85" w:rsidRPr="005D4287" w:rsidRDefault="00613E85" w:rsidP="00613E85">
      <w:pPr>
        <w:pStyle w:val="Normal3"/>
        <w:spacing w:before="0" w:after="0"/>
        <w:ind w:firstLine="720"/>
        <w:jc w:val="both"/>
        <w:rPr>
          <w:lang w:val="ru-RU"/>
        </w:rPr>
      </w:pPr>
      <w:r w:rsidRPr="005D4287">
        <w:rPr>
          <w:lang w:val="ru-RU"/>
        </w:rPr>
        <w:t>Приговор се може поднети у року од 36 часова од добијања оцене.</w:t>
      </w:r>
    </w:p>
    <w:p w14:paraId="192723E7" w14:textId="77777777" w:rsidR="00613E85" w:rsidRPr="005D4287" w:rsidRDefault="00613E85" w:rsidP="00613E85">
      <w:pPr>
        <w:pStyle w:val="Normal3"/>
        <w:spacing w:before="0" w:after="0"/>
        <w:ind w:firstLine="720"/>
        <w:jc w:val="both"/>
        <w:rPr>
          <w:lang w:val="ru-RU"/>
        </w:rPr>
      </w:pPr>
      <w:r w:rsidRPr="005D4287">
        <w:rPr>
          <w:lang w:val="ru-RU"/>
        </w:rPr>
        <w:t>Декан Факултета, у складу са одредбама општег акта Факултета и Универзитета, разматра приговор у року од 24 часа од подношења и доноси одлуку по приговору.</w:t>
      </w:r>
    </w:p>
    <w:p w14:paraId="0D992312" w14:textId="77777777" w:rsidR="00613E85" w:rsidRPr="005D4287" w:rsidRDefault="00613E85" w:rsidP="00613E85">
      <w:pPr>
        <w:pStyle w:val="Normal3"/>
        <w:spacing w:before="0" w:after="0"/>
        <w:ind w:firstLine="720"/>
        <w:jc w:val="both"/>
        <w:rPr>
          <w:lang w:val="ru-RU"/>
        </w:rPr>
      </w:pPr>
      <w:r w:rsidRPr="005D4287">
        <w:rPr>
          <w:lang w:val="ru-RU"/>
        </w:rPr>
        <w:t>Уколико се усвоји приговор студента, студент поново полаже испит у року од три дана од дана пријема одлуке из става 2 овог члана.</w:t>
      </w:r>
    </w:p>
    <w:p w14:paraId="46E32E53" w14:textId="77777777" w:rsidR="00613E85" w:rsidRPr="005D4287" w:rsidRDefault="00613E85">
      <w:pPr>
        <w:widowControl w:val="0"/>
        <w:autoSpaceDE w:val="0"/>
        <w:spacing w:after="0" w:line="240" w:lineRule="auto"/>
        <w:ind w:firstLine="708"/>
        <w:jc w:val="both"/>
        <w:rPr>
          <w:rFonts w:ascii="Times New Roman" w:eastAsia="Times New Roman" w:hAnsi="Times New Roman"/>
          <w:sz w:val="24"/>
          <w:szCs w:val="24"/>
          <w:lang w:val="ru-RU"/>
        </w:rPr>
      </w:pPr>
    </w:p>
    <w:p w14:paraId="1474F64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3</w:t>
      </w:r>
      <w:r w:rsidRPr="005D4287">
        <w:rPr>
          <w:rFonts w:ascii="Times New Roman" w:eastAsia="Times New Roman" w:hAnsi="Times New Roman"/>
          <w:sz w:val="24"/>
          <w:szCs w:val="24"/>
        </w:rPr>
        <w:t>.</w:t>
      </w:r>
    </w:p>
    <w:p w14:paraId="6617D5C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Број испитних рокова у школској години је шест.</w:t>
      </w:r>
    </w:p>
    <w:p w14:paraId="3B704B8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Испитни рокови су: јануарски, априлски, јунски, септембарски, октобарски I и октобарски II. Последњи испитни рок за школску годину завршава се најкасније до 10. октобра.  </w:t>
      </w:r>
    </w:p>
    <w:p w14:paraId="5E0DF133" w14:textId="77777777" w:rsidR="00BD3F35" w:rsidRPr="005D4287" w:rsidRDefault="00BD3F35" w:rsidP="00BD3F35">
      <w:pPr>
        <w:pStyle w:val="Normal3"/>
        <w:spacing w:before="0" w:after="0"/>
        <w:ind w:firstLine="720"/>
        <w:jc w:val="both"/>
        <w:rPr>
          <w:lang w:val="ru-RU"/>
        </w:rPr>
      </w:pPr>
      <w:r w:rsidRPr="005D4287">
        <w:rPr>
          <w:lang w:val="ru-RU"/>
        </w:rPr>
        <w:t xml:space="preserve">Студенти уписани на основне студије до 10. септембра 2005. </w:t>
      </w:r>
      <w:r w:rsidR="005E595A" w:rsidRPr="005D4287">
        <w:rPr>
          <w:lang w:val="ru-RU"/>
        </w:rPr>
        <w:t xml:space="preserve">године </w:t>
      </w:r>
      <w:r w:rsidRPr="005D4287">
        <w:rPr>
          <w:lang w:val="ru-RU"/>
        </w:rPr>
        <w:t xml:space="preserve">и студенти који су  уписали студије по Закону о високом образовању, </w:t>
      </w:r>
      <w:r w:rsidR="005E595A" w:rsidRPr="005D4287">
        <w:rPr>
          <w:lang w:val="ru-RU"/>
        </w:rPr>
        <w:t xml:space="preserve">који су одслушали наставу свих предмета из студијског програма </w:t>
      </w:r>
      <w:r w:rsidRPr="005D4287">
        <w:rPr>
          <w:lang w:val="ru-RU"/>
        </w:rPr>
        <w:t xml:space="preserve">а нису завршили студије у року од четири године, могу полагати испите у следећим испитним роковима: јануарски, мартовски, априлски, мајски, јунски, септембарски, октобарски </w:t>
      </w:r>
      <w:r w:rsidRPr="005D4287">
        <w:t>I</w:t>
      </w:r>
      <w:r w:rsidRPr="005D4287">
        <w:rPr>
          <w:lang w:val="ru-RU"/>
        </w:rPr>
        <w:t xml:space="preserve">, октобарски </w:t>
      </w:r>
      <w:r w:rsidRPr="005D4287">
        <w:t>II</w:t>
      </w:r>
      <w:r w:rsidRPr="005D4287">
        <w:rPr>
          <w:lang w:val="ru-RU"/>
        </w:rPr>
        <w:t>, новембарски и децембарски.</w:t>
      </w:r>
    </w:p>
    <w:p w14:paraId="57EB211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2618150" w14:textId="77777777" w:rsidR="00F14749" w:rsidRPr="005D4287" w:rsidRDefault="00F14749">
      <w:pPr>
        <w:widowControl w:val="0"/>
        <w:autoSpaceDE w:val="0"/>
        <w:spacing w:after="0" w:line="240" w:lineRule="auto"/>
        <w:jc w:val="center"/>
        <w:rPr>
          <w:rFonts w:ascii="Times New Roman" w:eastAsia="Times New Roman" w:hAnsi="Times New Roman"/>
          <w:b/>
          <w:i/>
          <w:sz w:val="24"/>
          <w:szCs w:val="24"/>
        </w:rPr>
      </w:pPr>
    </w:p>
    <w:p w14:paraId="21AAD3F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i/>
          <w:sz w:val="24"/>
          <w:szCs w:val="24"/>
        </w:rPr>
        <w:t>Провера знања и оцењивање студената (предиспитне обавезе и испит)</w:t>
      </w:r>
    </w:p>
    <w:p w14:paraId="3192BF5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65C2415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Знање студената континуирано се проверава и оцењује у терминима утврђеним за извођење наставе, а коначна оцена се утврђује на испиту у складу са Законом, Статутом Факултета и Правилником о полагању испита и оцењивању на испиту.</w:t>
      </w:r>
    </w:p>
    <w:p w14:paraId="6850B7C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lastRenderedPageBreak/>
        <w:t>Оцењивање се врши додељивањем поена за сваки облик активности и провере знања у току наставе и на испиту, на коме се утврђује коначна оцена.</w:t>
      </w:r>
    </w:p>
    <w:p w14:paraId="7BA7816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Наставник и сарадник дужни су да воде документацију о предиспитним обавезама студента (студентски радови, списак студената са бројем поена и слично) и да је чувају до истека статуса студента. Студентски радови са писаних испита чувају се до истека школске године у којој су студенти полагали испите.</w:t>
      </w:r>
    </w:p>
    <w:p w14:paraId="641CD92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1C4CEE5"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5</w:t>
      </w:r>
      <w:r w:rsidRPr="005D4287">
        <w:rPr>
          <w:rFonts w:ascii="Times New Roman" w:eastAsia="Times New Roman" w:hAnsi="Times New Roman"/>
          <w:sz w:val="24"/>
          <w:szCs w:val="24"/>
        </w:rPr>
        <w:t>.</w:t>
      </w:r>
    </w:p>
    <w:p w14:paraId="3641F37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је дужан да испуњава све утврђене предиспитне обавезе. Испуњавање утврђеног минимума предиспитних обавеза је услов за полагање испита.</w:t>
      </w:r>
    </w:p>
    <w:p w14:paraId="1B2618F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 структури укупног броја поена најмање 30, а највише 70 поена мора бити предвиђено за предиспитне обавезе.</w:t>
      </w:r>
    </w:p>
    <w:p w14:paraId="1F9965F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Укупно 100 поена се стиче испуњавањем предиспитних обавеза и полагањем испита. Предиспитне обавезе и сразмера поена се утврђују студијским програмом и спецификацијом предмета, у књизи предмета.</w:t>
      </w:r>
    </w:p>
    <w:p w14:paraId="5AE8CC0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Начин и поступак полагања испита, начин утврђивања оцене на испиту регулисани су Правилником о полагању испита и на испиту.</w:t>
      </w:r>
    </w:p>
    <w:p w14:paraId="2FE91871"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1C5B7B5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6</w:t>
      </w:r>
      <w:r w:rsidRPr="005D4287">
        <w:rPr>
          <w:rFonts w:ascii="Times New Roman" w:eastAsia="Times New Roman" w:hAnsi="Times New Roman"/>
          <w:sz w:val="24"/>
          <w:szCs w:val="24"/>
        </w:rPr>
        <w:t>.</w:t>
      </w:r>
    </w:p>
    <w:p w14:paraId="7C97C6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је уредно похађао наставу ако је присуствовао настави.</w:t>
      </w:r>
    </w:p>
    <w:p w14:paraId="659677F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изостати највише три пута са предавања и три пута са вежби из једног предмета.</w:t>
      </w:r>
    </w:p>
    <w:p w14:paraId="5885B1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Изузетно, студенту се може на основу одлуке већа департмана и уз одговарајућу потврду, одобрити изостајење са наставе због:</w:t>
      </w:r>
    </w:p>
    <w:p w14:paraId="1BE8E368" w14:textId="77777777" w:rsidR="00C66AE2" w:rsidRPr="005D4287" w:rsidRDefault="00C66AE2">
      <w:pPr>
        <w:pStyle w:val="ListParagraph"/>
        <w:numPr>
          <w:ilvl w:val="0"/>
          <w:numId w:val="6"/>
        </w:numPr>
        <w:jc w:val="both"/>
      </w:pPr>
      <w:r w:rsidRPr="005D4287">
        <w:t>упоредног студирања на другом факултету;</w:t>
      </w:r>
    </w:p>
    <w:p w14:paraId="5068CAE5" w14:textId="77777777" w:rsidR="00C66AE2" w:rsidRPr="005D4287" w:rsidRDefault="00C66AE2">
      <w:pPr>
        <w:pStyle w:val="ListParagraph"/>
        <w:numPr>
          <w:ilvl w:val="0"/>
          <w:numId w:val="6"/>
        </w:numPr>
        <w:jc w:val="both"/>
      </w:pPr>
      <w:r w:rsidRPr="005D4287">
        <w:t>учествовања у припреми и на спортским такмичењима, у статусу врхунског спортисте;</w:t>
      </w:r>
    </w:p>
    <w:p w14:paraId="5F3CA348" w14:textId="77777777" w:rsidR="00C66AE2" w:rsidRPr="005D4287" w:rsidRDefault="00C66AE2">
      <w:pPr>
        <w:pStyle w:val="ListParagraph"/>
        <w:numPr>
          <w:ilvl w:val="0"/>
          <w:numId w:val="6"/>
        </w:numPr>
        <w:jc w:val="both"/>
      </w:pPr>
      <w:r w:rsidRPr="005D4287">
        <w:t>стручне праксе у земљи и иностранству у трајању краћем од 6 месеци;</w:t>
      </w:r>
    </w:p>
    <w:p w14:paraId="3450F72B" w14:textId="77777777" w:rsidR="006A68B6" w:rsidRPr="005D4287" w:rsidRDefault="006A68B6" w:rsidP="00A628DE">
      <w:pPr>
        <w:pStyle w:val="ListParagraph"/>
        <w:numPr>
          <w:ilvl w:val="0"/>
          <w:numId w:val="6"/>
        </w:numPr>
        <w:jc w:val="both"/>
      </w:pPr>
      <w:r w:rsidRPr="005D4287">
        <w:t>студирања уз рад;</w:t>
      </w:r>
      <w:r w:rsidR="00A628DE" w:rsidRPr="005D4287">
        <w:t xml:space="preserve"> и</w:t>
      </w:r>
    </w:p>
    <w:p w14:paraId="212709AF" w14:textId="77777777" w:rsidR="00C66AE2" w:rsidRPr="005D4287" w:rsidRDefault="00C66AE2">
      <w:pPr>
        <w:pStyle w:val="ListParagraph"/>
        <w:numPr>
          <w:ilvl w:val="0"/>
          <w:numId w:val="6"/>
        </w:numPr>
        <w:jc w:val="both"/>
      </w:pPr>
      <w:r w:rsidRPr="005D4287">
        <w:t>других оправданих разлога.</w:t>
      </w:r>
    </w:p>
    <w:p w14:paraId="71AB48FA" w14:textId="77777777" w:rsidR="006A68B6" w:rsidRPr="005D4287" w:rsidRDefault="006A68B6">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Оправдано изостајање са наставе не ослобађа студента испуњавања предиспитних обавеза.</w:t>
      </w:r>
    </w:p>
    <w:p w14:paraId="531B86D2"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О извршавању обавеза студената из свих облика наставног рада води се јединствена евиденција.</w:t>
      </w:r>
    </w:p>
    <w:p w14:paraId="6210049F" w14:textId="77777777" w:rsidR="002C0F23" w:rsidRPr="005D4287" w:rsidRDefault="002C0F23">
      <w:pPr>
        <w:widowControl w:val="0"/>
        <w:autoSpaceDE w:val="0"/>
        <w:spacing w:after="0" w:line="240" w:lineRule="auto"/>
        <w:ind w:firstLine="708"/>
        <w:jc w:val="both"/>
      </w:pPr>
    </w:p>
    <w:p w14:paraId="1B8E3BE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7</w:t>
      </w:r>
      <w:r w:rsidRPr="005D4287">
        <w:rPr>
          <w:rFonts w:ascii="Times New Roman" w:eastAsia="Times New Roman" w:hAnsi="Times New Roman"/>
          <w:sz w:val="24"/>
          <w:szCs w:val="24"/>
        </w:rPr>
        <w:t>.</w:t>
      </w:r>
    </w:p>
    <w:p w14:paraId="3A9CD53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Задаци предвиђени за индивидуални рад студената морају бити равномерно распоређени у току семестра, а укупан обим задатака мора бити усаглашен са предвиђеним оптерећењем студента на предмету.</w:t>
      </w:r>
    </w:p>
    <w:p w14:paraId="2DACD06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Наставник је дужан да у току наставе, израде самосталних задатака и припреме за проверу знања, помогне студентима организовањем консултација.</w:t>
      </w:r>
    </w:p>
    <w:p w14:paraId="4676E680"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758D0C"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Завршни рад</w:t>
      </w:r>
    </w:p>
    <w:p w14:paraId="6AB0E95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1FF387BE" w14:textId="06404571"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Завршни рад на основним академским студијама, уколико је то програмом предвиђено, </w:t>
      </w:r>
      <w:r w:rsidR="00E20728" w:rsidRPr="005D4287">
        <w:rPr>
          <w:rFonts w:ascii="Times New Roman" w:eastAsia="Times New Roman" w:hAnsi="Times New Roman"/>
          <w:sz w:val="24"/>
          <w:szCs w:val="24"/>
          <w:lang w:val="sr-Cyrl-RS"/>
        </w:rPr>
        <w:t>представља</w:t>
      </w:r>
      <w:r w:rsidR="00E20728"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самосталан рад студента из одређене теме, чија се израда и одбрана врши на крају студијског програма.</w:t>
      </w:r>
    </w:p>
    <w:p w14:paraId="5CAB4A2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Завршни рад мора бити из неког од предмета студијског програма за који се студент определио, из уже научне области.</w:t>
      </w:r>
    </w:p>
    <w:p w14:paraId="3248BAF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узети завршни рад само код наставника који је ангажован на неком </w:t>
      </w:r>
      <w:r w:rsidRPr="005D4287">
        <w:rPr>
          <w:rFonts w:ascii="Times New Roman" w:eastAsia="Times New Roman" w:hAnsi="Times New Roman"/>
          <w:sz w:val="24"/>
          <w:szCs w:val="24"/>
        </w:rPr>
        <w:lastRenderedPageBreak/>
        <w:t xml:space="preserve">од предмета </w:t>
      </w:r>
      <w:r w:rsidR="00B24FCD" w:rsidRPr="005D4287">
        <w:rPr>
          <w:rFonts w:ascii="Times New Roman" w:eastAsia="Times New Roman" w:hAnsi="Times New Roman"/>
          <w:sz w:val="24"/>
          <w:szCs w:val="24"/>
        </w:rPr>
        <w:t xml:space="preserve">из уже научне области </w:t>
      </w:r>
      <w:r w:rsidRPr="005D4287">
        <w:rPr>
          <w:rFonts w:ascii="Times New Roman" w:eastAsia="Times New Roman" w:hAnsi="Times New Roman"/>
          <w:sz w:val="24"/>
          <w:szCs w:val="24"/>
        </w:rPr>
        <w:t>студијског програма.</w:t>
      </w:r>
    </w:p>
    <w:p w14:paraId="2B399F2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има право да узме тему за завршни рад уколико </w:t>
      </w:r>
      <w:r w:rsidR="00B24FCD" w:rsidRPr="005D4287">
        <w:rPr>
          <w:rFonts w:ascii="Times New Roman" w:eastAsia="Times New Roman" w:hAnsi="Times New Roman"/>
          <w:sz w:val="24"/>
          <w:szCs w:val="24"/>
        </w:rPr>
        <w:t xml:space="preserve">му је </w:t>
      </w:r>
      <w:r w:rsidRPr="005D4287">
        <w:rPr>
          <w:rFonts w:ascii="Times New Roman" w:eastAsia="Times New Roman" w:hAnsi="Times New Roman"/>
          <w:sz w:val="24"/>
          <w:szCs w:val="24"/>
        </w:rPr>
        <w:t>до окончања студија</w:t>
      </w:r>
      <w:r w:rsidR="00B24FCD" w:rsidRPr="005D4287">
        <w:rPr>
          <w:rFonts w:ascii="Times New Roman" w:eastAsia="Times New Roman" w:hAnsi="Times New Roman"/>
          <w:sz w:val="24"/>
          <w:szCs w:val="24"/>
        </w:rPr>
        <w:t xml:space="preserve"> остало највише 37 ЕСПБ</w:t>
      </w:r>
      <w:r w:rsidRPr="005D4287">
        <w:rPr>
          <w:rFonts w:ascii="Times New Roman" w:eastAsia="Times New Roman" w:hAnsi="Times New Roman"/>
          <w:sz w:val="24"/>
          <w:szCs w:val="24"/>
        </w:rPr>
        <w:t>.</w:t>
      </w:r>
    </w:p>
    <w:p w14:paraId="5C9B539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DE2991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09176A3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и наставник договарају се око теме завршног рада. Студент је у обавези да Већу департмана пријави тему завршног рада, затим Веће департмана одобрава тему студенту и именује ментора.</w:t>
      </w:r>
    </w:p>
    <w:p w14:paraId="62525A3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Ментор даје упутство студенту за израду завршног рада. </w:t>
      </w:r>
    </w:p>
    <w:p w14:paraId="0C5B6CC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Рок за израду и предају завршног рада је 1 (једна) година, а по истеку тог рока студент губи право на одбрану рада по одобреној теми и узима другу тему.</w:t>
      </w:r>
    </w:p>
    <w:p w14:paraId="2A682F9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Изузетно, у оправданим случајевима, студенту се на његов захтев може одобрити продужење рока из става 3. овог члана.</w:t>
      </w:r>
    </w:p>
    <w:p w14:paraId="79F6508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97D20D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30</w:t>
      </w:r>
      <w:r w:rsidRPr="005D4287">
        <w:rPr>
          <w:rFonts w:ascii="Times New Roman" w:eastAsia="Times New Roman" w:hAnsi="Times New Roman"/>
          <w:sz w:val="24"/>
          <w:szCs w:val="24"/>
        </w:rPr>
        <w:t>.</w:t>
      </w:r>
    </w:p>
    <w:p w14:paraId="5062B100" w14:textId="4C662CEC"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 завршетку израде завршног рада, студент доставља ментору завршни рад у електронској верзији. Ментор је дужан да у року од </w:t>
      </w:r>
      <w:r w:rsidR="00A628DE" w:rsidRPr="005D4287">
        <w:rPr>
          <w:rFonts w:ascii="Times New Roman" w:eastAsia="Times New Roman" w:hAnsi="Times New Roman"/>
          <w:sz w:val="24"/>
          <w:szCs w:val="24"/>
        </w:rPr>
        <w:t>две</w:t>
      </w:r>
      <w:r w:rsidRPr="005D4287">
        <w:rPr>
          <w:rFonts w:ascii="Times New Roman" w:eastAsia="Times New Roman" w:hAnsi="Times New Roman"/>
          <w:sz w:val="24"/>
          <w:szCs w:val="24"/>
        </w:rPr>
        <w:t xml:space="preserve"> недеље прегледа рад и укаже студенту на евентуалне недостатке. Након отклањања недостатака, ментор прихвата рад и одобрава предају коначне верзије завршног рада. Ментор потписује сагласност са предајом коначне верзије завршног рада на обрасцу који се налази на првој страни укориченог завршног рада.</w:t>
      </w:r>
    </w:p>
    <w:p w14:paraId="752D2A6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 xml:space="preserve">Студент предаје </w:t>
      </w:r>
      <w:r w:rsidR="00B24FCD" w:rsidRPr="005D4287">
        <w:rPr>
          <w:rFonts w:ascii="Times New Roman" w:eastAsia="Times New Roman" w:hAnsi="Times New Roman"/>
          <w:sz w:val="24"/>
          <w:szCs w:val="24"/>
        </w:rPr>
        <w:t xml:space="preserve">три </w:t>
      </w:r>
      <w:r w:rsidRPr="005D4287">
        <w:rPr>
          <w:rFonts w:ascii="Times New Roman" w:eastAsia="Times New Roman" w:hAnsi="Times New Roman"/>
          <w:sz w:val="24"/>
          <w:szCs w:val="24"/>
        </w:rPr>
        <w:t>примерка укориченог завршног рада и пријаву одбране рада на прописаном обрасцу Факултета Служби за наставу и студентска питања.</w:t>
      </w:r>
    </w:p>
    <w:p w14:paraId="60C1D191" w14:textId="77777777" w:rsidR="00C94BF6" w:rsidRPr="005D4287" w:rsidRDefault="00C94BF6">
      <w:pPr>
        <w:widowControl w:val="0"/>
        <w:autoSpaceDE w:val="0"/>
        <w:spacing w:after="0" w:line="240" w:lineRule="auto"/>
        <w:ind w:firstLine="708"/>
        <w:jc w:val="both"/>
        <w:rPr>
          <w:rFonts w:ascii="Times New Roman" w:hAnsi="Times New Roman"/>
          <w:sz w:val="24"/>
          <w:szCs w:val="24"/>
        </w:rPr>
      </w:pPr>
      <w:r w:rsidRPr="005D4287">
        <w:rPr>
          <w:rFonts w:ascii="Times New Roman" w:hAnsi="Times New Roman"/>
          <w:sz w:val="24"/>
          <w:szCs w:val="24"/>
          <w:shd w:val="clear" w:color="auto" w:fill="FFFFFF"/>
        </w:rPr>
        <w:t>Осим када је у питању рад на страном језику, завршни рад се пише на српском језику, ћириличним писмом, у складу са Законом о употреби српског језика у јавном животу и заштити и очувању ћириличког писма.</w:t>
      </w:r>
    </w:p>
    <w:p w14:paraId="0691A19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 пријаву одбране завршног рада студент мора имати положене све испите и испуњене све обавезе предвиђене студијским програмом.</w:t>
      </w:r>
    </w:p>
    <w:p w14:paraId="1BF0BF4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Служба за наставу и студентска питања доставља два примерка завршног рада и пријаву одбране рада већу департмана</w:t>
      </w:r>
      <w:r w:rsidR="00E9729B"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Веће департмана одређује чланове комисије за одбрану рада и у договору са студентом и члановима комисије одређује дан одбране који може бити најраније 5 (пет), а најкасније 30 (тридесет) дана од предаје урађеног завршног рада.</w:t>
      </w:r>
    </w:p>
    <w:p w14:paraId="7DE6BAB7" w14:textId="77777777" w:rsidR="00C66AE2" w:rsidRPr="005D4287" w:rsidRDefault="00C66AE2">
      <w:pPr>
        <w:widowControl w:val="0"/>
        <w:autoSpaceDE w:val="0"/>
        <w:spacing w:after="0" w:line="240" w:lineRule="auto"/>
        <w:ind w:firstLine="708"/>
        <w:jc w:val="both"/>
        <w:rPr>
          <w:rFonts w:ascii="Times New Roman" w:eastAsia="Times New Roman" w:hAnsi="Times New Roman"/>
          <w:strike/>
          <w:sz w:val="24"/>
          <w:szCs w:val="24"/>
        </w:rPr>
      </w:pPr>
    </w:p>
    <w:p w14:paraId="1795F9F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1</w:t>
      </w:r>
      <w:r w:rsidRPr="005D4287">
        <w:rPr>
          <w:rFonts w:ascii="Times New Roman" w:eastAsia="Times New Roman" w:hAnsi="Times New Roman"/>
          <w:sz w:val="24"/>
          <w:szCs w:val="24"/>
        </w:rPr>
        <w:t>.</w:t>
      </w:r>
    </w:p>
    <w:p w14:paraId="6FA3396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Одбрана завршног рада је јавна и врши се у просторијама Факултета пред комисијом чије чланове одређује надлежно Веће департмана. </w:t>
      </w:r>
    </w:p>
    <w:p w14:paraId="63DDA82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Комисија се састоји од два члана, од којих је један руководилац израде завршног рада - ментор, а други наставник или сарадник ангажован на неком од предмета </w:t>
      </w:r>
      <w:r w:rsidR="00B24FCD" w:rsidRPr="005D4287">
        <w:rPr>
          <w:rFonts w:ascii="Times New Roman" w:eastAsia="Times New Roman" w:hAnsi="Times New Roman"/>
          <w:sz w:val="24"/>
          <w:szCs w:val="24"/>
        </w:rPr>
        <w:t>који припадају научној области с</w:t>
      </w:r>
      <w:r w:rsidRPr="005D4287">
        <w:rPr>
          <w:rFonts w:ascii="Times New Roman" w:eastAsia="Times New Roman" w:hAnsi="Times New Roman"/>
          <w:sz w:val="24"/>
          <w:szCs w:val="24"/>
        </w:rPr>
        <w:t>тудијског програма на коме је студент уписан.</w:t>
      </w:r>
    </w:p>
    <w:p w14:paraId="4989306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Јавна одбрана рада се састоји од усмене презентације рада од стране студента, постављања питања од стране чланова комисије у вези са темом рада и одговарања студента на постављена питања.</w:t>
      </w:r>
    </w:p>
    <w:p w14:paraId="2F1264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Успех на јавној одбрани завршног рада изражава се оценом од 5 (пет) до 10 (десет) и бројем бодова.</w:t>
      </w:r>
    </w:p>
    <w:p w14:paraId="6F959DB0" w14:textId="77777777" w:rsidR="00C66AE2" w:rsidRPr="005D4287" w:rsidRDefault="00C66AE2" w:rsidP="005613E0">
      <w:pPr>
        <w:widowControl w:val="0"/>
        <w:autoSpaceDE w:val="0"/>
        <w:spacing w:after="0" w:line="240" w:lineRule="auto"/>
        <w:ind w:firstLine="708"/>
        <w:jc w:val="both"/>
      </w:pPr>
      <w:r w:rsidRPr="005D4287">
        <w:rPr>
          <w:rFonts w:ascii="Times New Roman" w:eastAsia="Times New Roman" w:hAnsi="Times New Roman"/>
          <w:sz w:val="24"/>
          <w:szCs w:val="24"/>
        </w:rPr>
        <w:t>Број ЕСПБ бодова којим се исказује израда завршног рада и његова одбрана, улази у укупан број бодова потребних за завршетак првог степена академских студија.</w:t>
      </w:r>
    </w:p>
    <w:p w14:paraId="59CF6E02" w14:textId="36CE9EEC" w:rsidR="002C0F23" w:rsidRDefault="002C0F23">
      <w:pPr>
        <w:widowControl w:val="0"/>
        <w:autoSpaceDE w:val="0"/>
        <w:spacing w:after="0" w:line="240" w:lineRule="auto"/>
        <w:rPr>
          <w:rFonts w:ascii="Times New Roman" w:eastAsia="Times New Roman" w:hAnsi="Times New Roman"/>
          <w:sz w:val="24"/>
          <w:szCs w:val="24"/>
        </w:rPr>
      </w:pPr>
    </w:p>
    <w:p w14:paraId="2FB385F9" w14:textId="15276AD1" w:rsidR="005D4287" w:rsidRDefault="005D4287">
      <w:pPr>
        <w:widowControl w:val="0"/>
        <w:autoSpaceDE w:val="0"/>
        <w:spacing w:after="0" w:line="240" w:lineRule="auto"/>
        <w:rPr>
          <w:rFonts w:ascii="Times New Roman" w:eastAsia="Times New Roman" w:hAnsi="Times New Roman"/>
          <w:sz w:val="24"/>
          <w:szCs w:val="24"/>
        </w:rPr>
      </w:pPr>
    </w:p>
    <w:p w14:paraId="243980BC" w14:textId="77777777" w:rsidR="005D4287" w:rsidRPr="005D4287" w:rsidRDefault="005D4287">
      <w:pPr>
        <w:widowControl w:val="0"/>
        <w:autoSpaceDE w:val="0"/>
        <w:spacing w:after="0" w:line="240" w:lineRule="auto"/>
        <w:rPr>
          <w:rFonts w:ascii="Times New Roman" w:eastAsia="Times New Roman" w:hAnsi="Times New Roman"/>
          <w:sz w:val="24"/>
          <w:szCs w:val="24"/>
        </w:rPr>
      </w:pPr>
    </w:p>
    <w:p w14:paraId="05BC3359"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lastRenderedPageBreak/>
        <w:t>IV СТУДЕНТИ</w:t>
      </w:r>
    </w:p>
    <w:p w14:paraId="200A9109"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506AC67B" w14:textId="77777777" w:rsidR="00C66AE2" w:rsidRPr="005D4287" w:rsidRDefault="00C66AE2">
      <w:pPr>
        <w:widowControl w:val="0"/>
        <w:autoSpaceDE w:val="0"/>
        <w:spacing w:after="0" w:line="240" w:lineRule="auto"/>
        <w:ind w:firstLine="709"/>
      </w:pPr>
      <w:r w:rsidRPr="005D4287">
        <w:rPr>
          <w:rFonts w:ascii="Times New Roman" w:eastAsia="Times New Roman" w:hAnsi="Times New Roman"/>
          <w:b/>
          <w:i/>
          <w:sz w:val="24"/>
          <w:szCs w:val="24"/>
        </w:rPr>
        <w:t>Упис</w:t>
      </w:r>
    </w:p>
    <w:p w14:paraId="2B4D501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2</w:t>
      </w:r>
      <w:r w:rsidRPr="005D4287">
        <w:rPr>
          <w:rFonts w:ascii="Times New Roman" w:eastAsia="Times New Roman" w:hAnsi="Times New Roman"/>
          <w:sz w:val="24"/>
          <w:szCs w:val="24"/>
        </w:rPr>
        <w:t>.</w:t>
      </w:r>
    </w:p>
    <w:p w14:paraId="5005B84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Статус студента се стиче уписом на Факултет. Студент се уписује на акредитовани студијски програм који се изводи на Факултету.</w:t>
      </w:r>
    </w:p>
    <w:p w14:paraId="067A56C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Упис студената у прву годину основних академских студија врши се на основу конкурса који расписује Универзитет у Нишу. Конкурс садржи: број студената за одређене студијске програме, услове за упис, мерила за утврђивање редоследа кандидата, поступак спровођења конкурса, начин и рокове за </w:t>
      </w:r>
      <w:r w:rsidR="004A0331" w:rsidRPr="005D4287">
        <w:rPr>
          <w:rFonts w:ascii="Times New Roman" w:eastAsia="Times New Roman" w:hAnsi="Times New Roman"/>
          <w:sz w:val="24"/>
          <w:szCs w:val="24"/>
        </w:rPr>
        <w:t xml:space="preserve">обављање појединих уписних активности, начин и рокове за </w:t>
      </w:r>
      <w:r w:rsidRPr="005D4287">
        <w:rPr>
          <w:rFonts w:ascii="Times New Roman" w:eastAsia="Times New Roman" w:hAnsi="Times New Roman"/>
          <w:sz w:val="24"/>
          <w:szCs w:val="24"/>
        </w:rPr>
        <w:t>подношење жалбе на утврђени редослед, као и висину школарине коју плаћају студенти чије се студирање не финансира из буџета.</w:t>
      </w:r>
    </w:p>
    <w:p w14:paraId="1E60D15D" w14:textId="52D36605" w:rsidR="00C66AE2" w:rsidRPr="005D4287" w:rsidRDefault="004A0331">
      <w:pPr>
        <w:widowControl w:val="0"/>
        <w:autoSpaceDE w:val="0"/>
        <w:spacing w:after="0" w:line="240" w:lineRule="auto"/>
        <w:ind w:firstLine="708"/>
        <w:jc w:val="both"/>
      </w:pPr>
      <w:r w:rsidRPr="005D4287">
        <w:rPr>
          <w:rFonts w:ascii="Times New Roman" w:eastAsia="Times New Roman" w:hAnsi="Times New Roman"/>
          <w:sz w:val="24"/>
          <w:szCs w:val="24"/>
        </w:rPr>
        <w:t>Укупан б</w:t>
      </w:r>
      <w:r w:rsidR="00C66AE2" w:rsidRPr="005D4287">
        <w:rPr>
          <w:rFonts w:ascii="Times New Roman" w:eastAsia="Times New Roman" w:hAnsi="Times New Roman"/>
          <w:sz w:val="24"/>
          <w:szCs w:val="24"/>
        </w:rPr>
        <w:t>рој студената који се уписују на студијске програме које реализује Факултет не може бити већи од броја утврђеног у дозволи за рад</w:t>
      </w:r>
      <w:r w:rsidRPr="005D4287">
        <w:rPr>
          <w:rFonts w:ascii="Times New Roman" w:eastAsia="Times New Roman" w:hAnsi="Times New Roman"/>
          <w:sz w:val="24"/>
          <w:szCs w:val="24"/>
        </w:rPr>
        <w:t>, односно броја студената за који је студијски програм акредитован</w:t>
      </w:r>
      <w:r w:rsidR="00C66AE2" w:rsidRPr="005D4287">
        <w:rPr>
          <w:rFonts w:ascii="Times New Roman" w:eastAsia="Times New Roman" w:hAnsi="Times New Roman"/>
          <w:sz w:val="24"/>
          <w:szCs w:val="24"/>
        </w:rPr>
        <w:t>. Број студената за упис у прву годину студијских програма који се финансира</w:t>
      </w:r>
      <w:r w:rsidRPr="005D4287">
        <w:rPr>
          <w:rFonts w:ascii="Times New Roman" w:eastAsia="Times New Roman" w:hAnsi="Times New Roman"/>
          <w:sz w:val="24"/>
          <w:szCs w:val="24"/>
        </w:rPr>
        <w:t>ју</w:t>
      </w:r>
      <w:r w:rsidR="00C66AE2" w:rsidRPr="005D4287">
        <w:rPr>
          <w:rFonts w:ascii="Times New Roman" w:eastAsia="Times New Roman" w:hAnsi="Times New Roman"/>
          <w:sz w:val="24"/>
          <w:szCs w:val="24"/>
        </w:rPr>
        <w:t xml:space="preserve"> из буџета утврђује се на основу одлуке Владе Републике Србије. Влада Републике Србије утврђује и додатни број студената чије се студије финансирају из буџета за реализацију афирмативних мера.</w:t>
      </w:r>
      <w:r w:rsidRPr="005D4287">
        <w:rPr>
          <w:rFonts w:ascii="Times New Roman" w:eastAsia="Times New Roman" w:hAnsi="Times New Roman"/>
          <w:sz w:val="24"/>
          <w:szCs w:val="24"/>
        </w:rPr>
        <w:t xml:space="preserve"> Број студената који се сами финансирају одређује се на основу одлуке коју доноси Сенат Универзитета у Нишу на основу одлуке Наставно-научног већа Факултета.</w:t>
      </w:r>
    </w:p>
    <w:p w14:paraId="034C9CE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D2CF62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b/>
          <w:i/>
          <w:sz w:val="24"/>
          <w:szCs w:val="24"/>
        </w:rPr>
        <w:t>Услови за упис у прву годину основних академских студија</w:t>
      </w:r>
    </w:p>
    <w:p w14:paraId="30EC3001" w14:textId="77777777" w:rsidR="00C66AE2" w:rsidRPr="005D4287" w:rsidRDefault="00C66AE2">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3</w:t>
      </w:r>
      <w:r w:rsidRPr="005D4287">
        <w:rPr>
          <w:rFonts w:ascii="Times New Roman" w:eastAsia="Times New Roman" w:hAnsi="Times New Roman"/>
          <w:sz w:val="24"/>
          <w:szCs w:val="24"/>
        </w:rPr>
        <w:t>.</w:t>
      </w:r>
    </w:p>
    <w:p w14:paraId="6FFA6E2D" w14:textId="77777777" w:rsidR="00180ACD" w:rsidRPr="005D4287" w:rsidRDefault="00180ACD" w:rsidP="00180ACD">
      <w:pPr>
        <w:pStyle w:val="Default"/>
        <w:jc w:val="both"/>
        <w:rPr>
          <w:rFonts w:ascii="Times New Roman" w:hAnsi="Times New Roman"/>
          <w:color w:val="auto"/>
          <w:szCs w:val="22"/>
        </w:rPr>
      </w:pPr>
      <w:r w:rsidRPr="005D4287">
        <w:rPr>
          <w:rFonts w:ascii="Times New Roman" w:hAnsi="Times New Roman"/>
          <w:color w:val="auto"/>
        </w:rPr>
        <w:tab/>
      </w:r>
      <w:r w:rsidR="00C66AE2" w:rsidRPr="005D4287">
        <w:rPr>
          <w:rFonts w:ascii="Times New Roman" w:hAnsi="Times New Roman"/>
          <w:color w:val="auto"/>
        </w:rPr>
        <w:t>У прву годину основних академских студија мо</w:t>
      </w:r>
      <w:r w:rsidRPr="005D4287">
        <w:rPr>
          <w:rFonts w:ascii="Times New Roman" w:hAnsi="Times New Roman"/>
          <w:color w:val="auto"/>
        </w:rPr>
        <w:t>гу се уписати лица</w:t>
      </w:r>
      <w:r w:rsidR="00C66AE2" w:rsidRPr="005D4287">
        <w:rPr>
          <w:rFonts w:ascii="Times New Roman" w:hAnsi="Times New Roman"/>
          <w:color w:val="auto"/>
        </w:rPr>
        <w:t xml:space="preserve"> са претходно стеченим четворогодишњим</w:t>
      </w:r>
      <w:r w:rsidRPr="005D4287">
        <w:rPr>
          <w:rFonts w:ascii="Times New Roman" w:hAnsi="Times New Roman"/>
          <w:color w:val="auto"/>
        </w:rPr>
        <w:t xml:space="preserve"> средњим образовањем, </w:t>
      </w:r>
      <w:r w:rsidRPr="005D4287">
        <w:rPr>
          <w:rFonts w:ascii="Times New Roman" w:hAnsi="Times New Roman"/>
          <w:color w:val="auto"/>
          <w:szCs w:val="22"/>
        </w:rPr>
        <w:t xml:space="preserve">са положеном општом, стручном или уметничком матуром, као и лица са средњим образовањем у четворогодишњем трајању, стеченом по прописима који су важили до ступања на снагу и почетка примене прописа којима се уређује општа, стручна и уметничка матура. </w:t>
      </w:r>
    </w:p>
    <w:p w14:paraId="7561B00D" w14:textId="77777777" w:rsidR="00C66AE2" w:rsidRPr="005D4287" w:rsidRDefault="00180ACD" w:rsidP="00180ACD">
      <w:pPr>
        <w:pStyle w:val="Default"/>
        <w:rPr>
          <w:rFonts w:ascii="Times New Roman" w:hAnsi="Times New Roman" w:cs="Times New Roman"/>
          <w:color w:val="auto"/>
        </w:rPr>
      </w:pPr>
      <w:r w:rsidRPr="005D4287">
        <w:rPr>
          <w:rFonts w:ascii="Times New Roman" w:hAnsi="Times New Roman"/>
          <w:color w:val="auto"/>
          <w:szCs w:val="22"/>
        </w:rPr>
        <w:tab/>
      </w:r>
      <w:r w:rsidR="00C66AE2" w:rsidRPr="005D4287">
        <w:rPr>
          <w:rFonts w:ascii="Times New Roman" w:hAnsi="Times New Roman"/>
          <w:color w:val="auto"/>
        </w:rPr>
        <w:t>У прву годину основних академских студија може се уписати и кандидат који је завршио међународно признату матуру.</w:t>
      </w:r>
    </w:p>
    <w:p w14:paraId="3FABDEB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Страни држављанин се може уписати на студијске програме које организује Факултет под истим условима као и домаћи држављанин у погледу претходног образовања, ако познаје језик на коме се изводи настава. Страни држављанин се може уписати у статусу студента који се сам финансира.</w:t>
      </w:r>
    </w:p>
    <w:p w14:paraId="3F8C771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0AC167F4" w14:textId="77777777" w:rsidR="00470FF5" w:rsidRPr="005D4287" w:rsidRDefault="00470FF5" w:rsidP="00470FF5">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38BDB0C4" w14:textId="0C0323E5" w:rsidR="00525224" w:rsidRPr="005D4287" w:rsidRDefault="00657F14">
      <w:pPr>
        <w:widowControl w:val="0"/>
        <w:autoSpaceDE w:val="0"/>
        <w:spacing w:after="0" w:line="240" w:lineRule="auto"/>
        <w:ind w:firstLine="708"/>
        <w:jc w:val="both"/>
        <w:rPr>
          <w:rFonts w:ascii="Times New Roman" w:hAnsi="Times New Roman"/>
          <w:sz w:val="24"/>
          <w:szCs w:val="24"/>
        </w:rPr>
      </w:pPr>
      <w:r w:rsidRPr="005D4287">
        <w:rPr>
          <w:rFonts w:ascii="Times New Roman" w:hAnsi="Times New Roman"/>
          <w:sz w:val="24"/>
          <w:szCs w:val="24"/>
        </w:rPr>
        <w:t>До почетка примене прописа којима се уређује општа, стручна и уметничка матура, р</w:t>
      </w:r>
      <w:r w:rsidR="00525224" w:rsidRPr="005D4287">
        <w:rPr>
          <w:rFonts w:ascii="Times New Roman" w:hAnsi="Times New Roman"/>
          <w:sz w:val="24"/>
          <w:szCs w:val="24"/>
        </w:rPr>
        <w:t>едослед кандидата за упис у прву годину основних академских студија утврђује се на основу општег успеха постигнутог у средњем образовању у четворогодишњем трајању, успеха на на пријемном испиту и по потреби на основу успеха на националним и интернационалним такмичењима, према мерилима утврђеним овим Правилником, општим актом факултета и конкурсом за упис на студијске програме.</w:t>
      </w:r>
    </w:p>
    <w:p w14:paraId="603320B9" w14:textId="77777777" w:rsidR="00657F14" w:rsidRPr="005D4287" w:rsidRDefault="00657F14">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hAnsi="Times New Roman"/>
          <w:sz w:val="24"/>
          <w:szCs w:val="24"/>
        </w:rPr>
        <w:t xml:space="preserve">Прецизни услови за упис кандидата са положеном општом, стручном и уметничком матуром и мерила за рангирање кандидата биће </w:t>
      </w:r>
      <w:r w:rsidR="00877FF4" w:rsidRPr="005D4287">
        <w:rPr>
          <w:rFonts w:ascii="Times New Roman" w:hAnsi="Times New Roman"/>
          <w:sz w:val="24"/>
          <w:szCs w:val="24"/>
        </w:rPr>
        <w:t>утврђени одлуком Наставно-научног већа Факултета и благовремено објављени.</w:t>
      </w:r>
      <w:r w:rsidRPr="005D4287">
        <w:rPr>
          <w:rFonts w:ascii="Times New Roman" w:hAnsi="Times New Roman"/>
          <w:sz w:val="24"/>
          <w:szCs w:val="24"/>
        </w:rPr>
        <w:t xml:space="preserve"> </w:t>
      </w:r>
    </w:p>
    <w:p w14:paraId="247B4B06" w14:textId="77777777" w:rsidR="00C66AE2" w:rsidRPr="005D4287" w:rsidRDefault="009E0251">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Ближи услови, мерила за утврђивање редоследа кандидата и поступак спровођења конкурса</w:t>
      </w:r>
      <w:r w:rsidR="00470FF5" w:rsidRPr="005D4287">
        <w:rPr>
          <w:rFonts w:ascii="Times New Roman" w:eastAsia="Times New Roman" w:hAnsi="Times New Roman"/>
          <w:sz w:val="24"/>
          <w:szCs w:val="24"/>
        </w:rPr>
        <w:t xml:space="preserve"> објављују се у конкурсу за упис студената у прву годину основних академских студија који објављује Универзитет у Нишу.</w:t>
      </w:r>
    </w:p>
    <w:p w14:paraId="28F9FBA6" w14:textId="77777777" w:rsidR="00180ACD" w:rsidRPr="005D4287" w:rsidRDefault="00180ACD" w:rsidP="008F4851">
      <w:pPr>
        <w:widowControl w:val="0"/>
        <w:autoSpaceDE w:val="0"/>
        <w:spacing w:after="0" w:line="240" w:lineRule="auto"/>
        <w:ind w:firstLine="708"/>
        <w:jc w:val="both"/>
        <w:rPr>
          <w:rFonts w:ascii="Times New Roman" w:eastAsia="Times New Roman" w:hAnsi="Times New Roman"/>
          <w:sz w:val="24"/>
          <w:szCs w:val="24"/>
        </w:rPr>
      </w:pPr>
    </w:p>
    <w:p w14:paraId="1937DA50" w14:textId="77777777" w:rsidR="00180ACD" w:rsidRPr="005D4287" w:rsidRDefault="00180ACD" w:rsidP="008F4851">
      <w:pPr>
        <w:widowControl w:val="0"/>
        <w:autoSpaceDE w:val="0"/>
        <w:spacing w:after="0" w:line="240" w:lineRule="auto"/>
        <w:ind w:firstLine="708"/>
        <w:jc w:val="both"/>
        <w:rPr>
          <w:rFonts w:ascii="Times New Roman" w:eastAsia="Times New Roman" w:hAnsi="Times New Roman"/>
          <w:sz w:val="24"/>
          <w:szCs w:val="24"/>
        </w:rPr>
      </w:pPr>
    </w:p>
    <w:p w14:paraId="4B000593" w14:textId="77777777" w:rsidR="0014641A" w:rsidRPr="005D4287" w:rsidRDefault="007A7E28" w:rsidP="008F4851">
      <w:pPr>
        <w:widowControl w:val="0"/>
        <w:autoSpaceDE w:val="0"/>
        <w:spacing w:after="0" w:line="240" w:lineRule="auto"/>
        <w:ind w:firstLine="708"/>
        <w:jc w:val="both"/>
        <w:rPr>
          <w:rFonts w:ascii="Times New Roman" w:eastAsia="Times New Roman" w:hAnsi="Times New Roman"/>
          <w:b/>
          <w:i/>
          <w:sz w:val="24"/>
          <w:szCs w:val="24"/>
        </w:rPr>
      </w:pPr>
      <w:r w:rsidRPr="005D4287">
        <w:rPr>
          <w:rFonts w:ascii="Times New Roman" w:eastAsia="Times New Roman" w:hAnsi="Times New Roman"/>
          <w:b/>
          <w:i/>
          <w:sz w:val="24"/>
          <w:szCs w:val="24"/>
        </w:rPr>
        <w:lastRenderedPageBreak/>
        <w:t>Пријемни испит</w:t>
      </w:r>
    </w:p>
    <w:p w14:paraId="5AE2A92C" w14:textId="77777777" w:rsidR="0014641A" w:rsidRPr="005D4287" w:rsidRDefault="0014641A" w:rsidP="0014641A">
      <w:pPr>
        <w:widowControl w:val="0"/>
        <w:autoSpaceDE w:val="0"/>
        <w:spacing w:after="0" w:line="240" w:lineRule="auto"/>
        <w:ind w:firstLine="708"/>
        <w:jc w:val="center"/>
        <w:rPr>
          <w:rFonts w:ascii="Times New Roman" w:eastAsia="Times New Roman" w:hAnsi="Times New Roman"/>
          <w:sz w:val="24"/>
          <w:szCs w:val="24"/>
        </w:rP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5</w:t>
      </w:r>
    </w:p>
    <w:p w14:paraId="226438C9" w14:textId="77777777" w:rsidR="0033535C" w:rsidRPr="005D4287" w:rsidRDefault="0033535C" w:rsidP="0033535C">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hAnsi="Times New Roman"/>
          <w:sz w:val="24"/>
          <w:szCs w:val="24"/>
        </w:rPr>
        <w:t>Кандидати који конкуришу за упис у прву годину основних а</w:t>
      </w:r>
      <w:r w:rsidR="006A1190" w:rsidRPr="005D4287">
        <w:rPr>
          <w:rFonts w:ascii="Times New Roman" w:hAnsi="Times New Roman"/>
          <w:sz w:val="24"/>
          <w:szCs w:val="24"/>
        </w:rPr>
        <w:t>кадемских студија</w:t>
      </w:r>
      <w:r w:rsidRPr="005D4287">
        <w:rPr>
          <w:rFonts w:ascii="Times New Roman" w:hAnsi="Times New Roman"/>
          <w:sz w:val="24"/>
          <w:szCs w:val="24"/>
        </w:rPr>
        <w:t xml:space="preserve"> </w:t>
      </w:r>
      <w:r w:rsidR="00C453C5" w:rsidRPr="005D4287">
        <w:rPr>
          <w:rFonts w:ascii="Times New Roman" w:hAnsi="Times New Roman"/>
          <w:sz w:val="24"/>
          <w:szCs w:val="24"/>
        </w:rPr>
        <w:t xml:space="preserve">до почетка примене </w:t>
      </w:r>
      <w:r w:rsidR="00C453C5" w:rsidRPr="005D4287">
        <w:rPr>
          <w:rFonts w:ascii="Times New Roman" w:hAnsi="Times New Roman"/>
        </w:rPr>
        <w:t>прописа којима се уређује општа, стручна и уметничка матура,</w:t>
      </w:r>
      <w:r w:rsidR="00C453C5" w:rsidRPr="005D4287">
        <w:rPr>
          <w:rFonts w:ascii="Times New Roman" w:hAnsi="Times New Roman"/>
          <w:sz w:val="24"/>
          <w:szCs w:val="24"/>
        </w:rPr>
        <w:t xml:space="preserve"> </w:t>
      </w:r>
      <w:r w:rsidR="006A1190" w:rsidRPr="005D4287">
        <w:rPr>
          <w:rFonts w:ascii="Times New Roman" w:hAnsi="Times New Roman"/>
          <w:sz w:val="24"/>
          <w:szCs w:val="24"/>
        </w:rPr>
        <w:t>полажу</w:t>
      </w:r>
      <w:r w:rsidRPr="005D4287">
        <w:rPr>
          <w:rFonts w:ascii="Times New Roman" w:hAnsi="Times New Roman"/>
          <w:sz w:val="24"/>
          <w:szCs w:val="24"/>
        </w:rPr>
        <w:t xml:space="preserve"> пријемни испит</w:t>
      </w:r>
      <w:r w:rsidR="006A1190" w:rsidRPr="005D4287">
        <w:rPr>
          <w:rFonts w:ascii="Times New Roman" w:hAnsi="Times New Roman"/>
          <w:sz w:val="24"/>
          <w:szCs w:val="24"/>
        </w:rPr>
        <w:t xml:space="preserve"> из следећих предмета:</w:t>
      </w:r>
    </w:p>
    <w:p w14:paraId="79E33E46"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sz w:val="24"/>
          <w:szCs w:val="24"/>
          <w:lang w:val="sr-Cyrl-CS" w:eastAsia="en-US"/>
        </w:rPr>
      </w:pPr>
      <w:r w:rsidRPr="005D4287">
        <w:rPr>
          <w:rFonts w:ascii="Times New Roman" w:eastAsia="Times New Roman" w:hAnsi="Times New Roman"/>
          <w:sz w:val="24"/>
          <w:szCs w:val="24"/>
          <w:lang w:val="sr-Cyrl-CS" w:eastAsia="en-US"/>
        </w:rPr>
        <w:t xml:space="preserve">1. </w:t>
      </w: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филозофије</w:t>
      </w:r>
      <w:r w:rsidRPr="005D4287">
        <w:rPr>
          <w:rFonts w:ascii="Times New Roman" w:eastAsia="Times New Roman" w:hAnsi="Times New Roman"/>
          <w:sz w:val="24"/>
          <w:szCs w:val="24"/>
          <w:lang w:val="sr-Cyrl-CS" w:eastAsia="en-US"/>
        </w:rPr>
        <w:t xml:space="preserve">: </w:t>
      </w:r>
    </w:p>
    <w:p w14:paraId="1DD8F9AB"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b/>
          <w:sz w:val="24"/>
          <w:szCs w:val="24"/>
          <w:lang w:val="sr-Cyrl-CS" w:eastAsia="en-US"/>
        </w:rPr>
      </w:pPr>
      <w:r w:rsidRPr="005D4287">
        <w:rPr>
          <w:rFonts w:ascii="Times New Roman" w:eastAsia="Times New Roman" w:hAnsi="Times New Roman"/>
          <w:sz w:val="24"/>
          <w:szCs w:val="24"/>
          <w:lang w:val="sr-Cyrl-CS" w:eastAsia="en-US"/>
        </w:rPr>
        <w:tab/>
      </w: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 ф</w:t>
      </w:r>
      <w:r w:rsidRPr="005D4287">
        <w:rPr>
          <w:rFonts w:ascii="Times New Roman" w:eastAsia="Times New Roman" w:hAnsi="Times New Roman"/>
          <w:b/>
          <w:bCs/>
          <w:sz w:val="24"/>
          <w:szCs w:val="24"/>
          <w:lang w:val="ru-RU" w:eastAsia="en-US"/>
        </w:rPr>
        <w:t>илозофије</w:t>
      </w:r>
      <w:r w:rsidRPr="005D4287">
        <w:rPr>
          <w:rFonts w:ascii="Times New Roman" w:eastAsia="Times New Roman" w:hAnsi="Times New Roman"/>
          <w:b/>
          <w:sz w:val="24"/>
          <w:szCs w:val="24"/>
          <w:lang w:val="ru-RU" w:eastAsia="en-US"/>
        </w:rPr>
        <w:t>;</w:t>
      </w:r>
    </w:p>
    <w:p w14:paraId="27EEE0E0"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sz w:val="24"/>
          <w:szCs w:val="24"/>
          <w:lang w:val="sr-Cyrl-CS" w:eastAsia="en-US"/>
        </w:rPr>
      </w:pPr>
      <w:r w:rsidRPr="005D4287">
        <w:rPr>
          <w:rFonts w:ascii="Times New Roman" w:eastAsia="Times New Roman" w:hAnsi="Times New Roman"/>
          <w:sz w:val="24"/>
          <w:szCs w:val="24"/>
          <w:lang w:val="sr-Cyrl-CS" w:eastAsia="en-US"/>
        </w:rPr>
        <w:t xml:space="preserve">2.  </w:t>
      </w: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историје</w:t>
      </w:r>
      <w:r w:rsidRPr="005D4287">
        <w:rPr>
          <w:rFonts w:ascii="Times New Roman" w:eastAsia="Times New Roman" w:hAnsi="Times New Roman"/>
          <w:sz w:val="24"/>
          <w:szCs w:val="24"/>
          <w:lang w:val="sr-Cyrl-CS" w:eastAsia="en-US"/>
        </w:rPr>
        <w:t xml:space="preserve">: </w:t>
      </w:r>
    </w:p>
    <w:p w14:paraId="1235BD5B"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b/>
          <w:sz w:val="24"/>
          <w:szCs w:val="24"/>
          <w:lang w:val="sr-Cyrl-CS" w:eastAsia="en-US"/>
        </w:rPr>
      </w:pPr>
      <w:r w:rsidRPr="005D4287">
        <w:rPr>
          <w:rFonts w:ascii="Times New Roman" w:eastAsia="Times New Roman" w:hAnsi="Times New Roman"/>
          <w:sz w:val="24"/>
          <w:szCs w:val="24"/>
          <w:lang w:val="sr-Cyrl-CS" w:eastAsia="en-US"/>
        </w:rPr>
        <w:tab/>
      </w: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 и</w:t>
      </w:r>
      <w:r w:rsidRPr="005D4287">
        <w:rPr>
          <w:rFonts w:ascii="Times New Roman" w:eastAsia="Times New Roman" w:hAnsi="Times New Roman"/>
          <w:b/>
          <w:bCs/>
          <w:sz w:val="24"/>
          <w:szCs w:val="24"/>
          <w:lang w:eastAsia="en-US"/>
        </w:rPr>
        <w:t>сторије</w:t>
      </w:r>
      <w:r w:rsidRPr="005D4287">
        <w:rPr>
          <w:rFonts w:ascii="Times New Roman" w:eastAsia="Times New Roman" w:hAnsi="Times New Roman"/>
          <w:b/>
          <w:sz w:val="24"/>
          <w:szCs w:val="24"/>
          <w:lang w:eastAsia="en-US"/>
        </w:rPr>
        <w:t>;</w:t>
      </w:r>
    </w:p>
    <w:p w14:paraId="32AE0694" w14:textId="77777777" w:rsidR="0014641A" w:rsidRPr="005D4287" w:rsidRDefault="0014641A" w:rsidP="0014641A">
      <w:pPr>
        <w:numPr>
          <w:ilvl w:val="0"/>
          <w:numId w:val="8"/>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психологије</w:t>
      </w:r>
      <w:r w:rsidRPr="005D4287">
        <w:rPr>
          <w:rFonts w:ascii="Times New Roman" w:eastAsia="Times New Roman" w:hAnsi="Times New Roman"/>
          <w:sz w:val="24"/>
          <w:szCs w:val="24"/>
          <w:lang w:val="sr-Cyrl-CS" w:eastAsia="en-US"/>
        </w:rPr>
        <w:t xml:space="preserve">: </w:t>
      </w:r>
    </w:p>
    <w:p w14:paraId="593F3049"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val="ru-RU" w:eastAsia="en-US"/>
        </w:rPr>
        <w:t>из</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
          <w:sz w:val="24"/>
          <w:szCs w:val="24"/>
          <w:lang w:val="sr-Cyrl-CS" w:eastAsia="en-US"/>
        </w:rPr>
        <w:t>п</w:t>
      </w:r>
      <w:r w:rsidRPr="005D4287">
        <w:rPr>
          <w:rFonts w:ascii="Times New Roman" w:eastAsia="Times New Roman" w:hAnsi="Times New Roman"/>
          <w:b/>
          <w:sz w:val="24"/>
          <w:szCs w:val="24"/>
          <w:lang w:val="ru-RU" w:eastAsia="en-US"/>
        </w:rPr>
        <w:t>сихологије</w:t>
      </w:r>
      <w:r w:rsidRPr="005D4287">
        <w:rPr>
          <w:rFonts w:ascii="Times New Roman" w:eastAsia="Times New Roman" w:hAnsi="Times New Roman"/>
          <w:b/>
          <w:sz w:val="24"/>
          <w:szCs w:val="24"/>
          <w:lang w:val="sr-Cyrl-CS" w:eastAsia="en-US"/>
        </w:rPr>
        <w:t xml:space="preserve"> и тест опште информисаности</w:t>
      </w:r>
      <w:r w:rsidRPr="005D4287">
        <w:rPr>
          <w:rFonts w:ascii="Times New Roman" w:eastAsia="Times New Roman" w:hAnsi="Times New Roman"/>
          <w:b/>
          <w:sz w:val="24"/>
          <w:szCs w:val="24"/>
          <w:lang w:val="ru-RU" w:eastAsia="en-US"/>
        </w:rPr>
        <w:t>;</w:t>
      </w:r>
    </w:p>
    <w:p w14:paraId="682C362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педагогије</w:t>
      </w:r>
      <w:r w:rsidRPr="005D4287">
        <w:rPr>
          <w:rFonts w:ascii="Times New Roman" w:eastAsia="Times New Roman" w:hAnsi="Times New Roman"/>
          <w:sz w:val="24"/>
          <w:szCs w:val="24"/>
          <w:lang w:val="sr-Cyrl-CS" w:eastAsia="en-US"/>
        </w:rPr>
        <w:t xml:space="preserve">: </w:t>
      </w:r>
    </w:p>
    <w:p w14:paraId="0326B457"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eastAsia="en-US"/>
        </w:rPr>
        <w:t>из</w:t>
      </w:r>
      <w:r w:rsidRPr="005D4287">
        <w:rPr>
          <w:rFonts w:ascii="Times New Roman" w:eastAsia="Times New Roman" w:hAnsi="Times New Roman"/>
          <w:b/>
          <w:sz w:val="24"/>
          <w:szCs w:val="24"/>
          <w:lang w:val="ru-RU" w:eastAsia="en-US"/>
        </w:rPr>
        <w:t xml:space="preserve"> психологије</w:t>
      </w:r>
      <w:r w:rsidRPr="005D4287">
        <w:rPr>
          <w:rFonts w:ascii="Times New Roman" w:eastAsia="Times New Roman" w:hAnsi="Times New Roman"/>
          <w:b/>
          <w:sz w:val="24"/>
          <w:szCs w:val="24"/>
          <w:lang w:eastAsia="en-US"/>
        </w:rPr>
        <w:t>;</w:t>
      </w:r>
    </w:p>
    <w:p w14:paraId="7EE1213A"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социологије</w:t>
      </w:r>
      <w:r w:rsidRPr="005D4287">
        <w:rPr>
          <w:rFonts w:ascii="Times New Roman" w:eastAsia="Times New Roman" w:hAnsi="Times New Roman"/>
          <w:sz w:val="24"/>
          <w:szCs w:val="24"/>
          <w:lang w:val="sr-Cyrl-CS" w:eastAsia="en-US"/>
        </w:rPr>
        <w:t xml:space="preserve">: </w:t>
      </w:r>
    </w:p>
    <w:p w14:paraId="1DC4B40C" w14:textId="77777777" w:rsidR="0014641A" w:rsidRPr="005D4287" w:rsidRDefault="0014641A" w:rsidP="0014641A">
      <w:pPr>
        <w:suppressAutoHyphens w:val="0"/>
        <w:spacing w:after="0" w:line="240" w:lineRule="auto"/>
        <w:ind w:left="720"/>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sz w:val="24"/>
          <w:szCs w:val="24"/>
          <w:lang w:val="sr-Cyrl-CS" w:eastAsia="en-US"/>
        </w:rPr>
        <w:t xml:space="preserve"> </w:t>
      </w:r>
      <w:r w:rsidRPr="005D4287">
        <w:rPr>
          <w:rFonts w:ascii="Times New Roman" w:eastAsia="Times New Roman" w:hAnsi="Times New Roman"/>
          <w:b/>
          <w:bCs/>
          <w:sz w:val="24"/>
          <w:szCs w:val="24"/>
          <w:lang w:val="sr-Cyrl-CS" w:eastAsia="en-US"/>
        </w:rPr>
        <w:t>с</w:t>
      </w:r>
      <w:r w:rsidRPr="005D4287">
        <w:rPr>
          <w:rFonts w:ascii="Times New Roman" w:eastAsia="Times New Roman" w:hAnsi="Times New Roman"/>
          <w:b/>
          <w:sz w:val="24"/>
          <w:szCs w:val="24"/>
          <w:lang w:eastAsia="en-US"/>
        </w:rPr>
        <w:t>оциологије</w:t>
      </w:r>
      <w:r w:rsidRPr="005D4287">
        <w:rPr>
          <w:rFonts w:ascii="Times New Roman" w:eastAsia="Times New Roman" w:hAnsi="Times New Roman"/>
          <w:sz w:val="24"/>
          <w:szCs w:val="24"/>
          <w:lang w:eastAsia="en-US"/>
        </w:rPr>
        <w:t>;</w:t>
      </w:r>
    </w:p>
    <w:p w14:paraId="1E3BF23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социјалне политике и</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Cs/>
          <w:sz w:val="24"/>
          <w:szCs w:val="24"/>
          <w:lang w:val="sr-Cyrl-CS" w:eastAsia="en-US"/>
        </w:rPr>
        <w:t>социјалног рада</w:t>
      </w:r>
      <w:r w:rsidRPr="005D4287">
        <w:rPr>
          <w:rFonts w:ascii="Times New Roman" w:eastAsia="Times New Roman" w:hAnsi="Times New Roman"/>
          <w:sz w:val="24"/>
          <w:szCs w:val="24"/>
          <w:lang w:val="sr-Cyrl-CS" w:eastAsia="en-US"/>
        </w:rPr>
        <w:t xml:space="preserve"> </w:t>
      </w:r>
    </w:p>
    <w:p w14:paraId="7CC84194" w14:textId="77777777" w:rsidR="0014641A" w:rsidRPr="005D4287" w:rsidRDefault="0014641A" w:rsidP="0014641A">
      <w:pPr>
        <w:suppressAutoHyphens w:val="0"/>
        <w:spacing w:after="0" w:line="240" w:lineRule="auto"/>
        <w:ind w:left="1080"/>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sr-Cyrl-CS" w:eastAsia="en-US"/>
        </w:rPr>
        <w:t xml:space="preserve">      -интегрисани </w:t>
      </w: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sz w:val="24"/>
          <w:szCs w:val="24"/>
          <w:lang w:val="sr-Cyrl-CS" w:eastAsia="en-US"/>
        </w:rPr>
        <w:t xml:space="preserve"> </w:t>
      </w:r>
      <w:r w:rsidRPr="005D4287">
        <w:rPr>
          <w:rFonts w:ascii="Times New Roman" w:eastAsia="Times New Roman" w:hAnsi="Times New Roman"/>
          <w:b/>
          <w:bCs/>
          <w:sz w:val="24"/>
          <w:szCs w:val="24"/>
          <w:lang w:val="sr-Cyrl-CS" w:eastAsia="en-US"/>
        </w:rPr>
        <w:t>с</w:t>
      </w:r>
      <w:r w:rsidRPr="005D4287">
        <w:rPr>
          <w:rFonts w:ascii="Times New Roman" w:eastAsia="Times New Roman" w:hAnsi="Times New Roman"/>
          <w:b/>
          <w:sz w:val="24"/>
          <w:szCs w:val="24"/>
          <w:lang w:val="ru-RU" w:eastAsia="en-US"/>
        </w:rPr>
        <w:t>оциологије и психологије</w:t>
      </w:r>
      <w:r w:rsidRPr="005D4287">
        <w:rPr>
          <w:rFonts w:ascii="Times New Roman" w:eastAsia="Times New Roman" w:hAnsi="Times New Roman"/>
          <w:sz w:val="24"/>
          <w:szCs w:val="24"/>
          <w:lang w:val="ru-RU" w:eastAsia="en-US"/>
        </w:rPr>
        <w:t>;</w:t>
      </w:r>
    </w:p>
    <w:p w14:paraId="2988D8E8"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новинарства</w:t>
      </w:r>
      <w:r w:rsidRPr="005D4287">
        <w:rPr>
          <w:rFonts w:ascii="Times New Roman" w:eastAsia="Times New Roman" w:hAnsi="Times New Roman"/>
          <w:sz w:val="24"/>
          <w:szCs w:val="24"/>
          <w:lang w:val="sr-Cyrl-CS" w:eastAsia="en-US"/>
        </w:rPr>
        <w:t xml:space="preserve">: </w:t>
      </w:r>
    </w:p>
    <w:p w14:paraId="01F605CA" w14:textId="77777777" w:rsidR="0014641A" w:rsidRPr="005D4287" w:rsidRDefault="0014641A" w:rsidP="0014641A">
      <w:pPr>
        <w:suppressAutoHyphens w:val="0"/>
        <w:spacing w:after="0" w:line="240" w:lineRule="auto"/>
        <w:ind w:left="720"/>
        <w:jc w:val="both"/>
        <w:rPr>
          <w:rFonts w:ascii="Times New Roman" w:eastAsia="Times New Roman" w:hAnsi="Times New Roman"/>
          <w:b/>
          <w:bCs/>
          <w:sz w:val="24"/>
          <w:szCs w:val="24"/>
          <w:lang w:val="sr-Cyrl-CS"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sz w:val="24"/>
          <w:szCs w:val="24"/>
          <w:lang w:val="sr-Cyrl-CS" w:eastAsia="en-US"/>
        </w:rPr>
        <w:t xml:space="preserve"> тест из српског језика</w:t>
      </w:r>
      <w:r w:rsidRPr="005D4287">
        <w:rPr>
          <w:rFonts w:ascii="Times New Roman" w:eastAsia="Times New Roman" w:hAnsi="Times New Roman"/>
          <w:b/>
          <w:bCs/>
          <w:sz w:val="24"/>
          <w:szCs w:val="24"/>
          <w:lang w:val="sr-Cyrl-CS" w:eastAsia="en-US"/>
        </w:rPr>
        <w:t>;</w:t>
      </w:r>
    </w:p>
    <w:p w14:paraId="5648D120"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комуницирање и односи са јавношћу:</w:t>
      </w:r>
    </w:p>
    <w:p w14:paraId="428BA20D" w14:textId="77777777" w:rsidR="0014641A" w:rsidRPr="005D4287" w:rsidRDefault="0014641A" w:rsidP="0014641A">
      <w:pPr>
        <w:suppressAutoHyphens w:val="0"/>
        <w:spacing w:after="0" w:line="240" w:lineRule="auto"/>
        <w:ind w:left="720"/>
        <w:jc w:val="both"/>
        <w:rPr>
          <w:rFonts w:ascii="Times New Roman" w:eastAsia="Times New Roman" w:hAnsi="Times New Roman"/>
          <w:b/>
          <w:sz w:val="24"/>
          <w:szCs w:val="24"/>
          <w:lang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sz w:val="24"/>
          <w:szCs w:val="24"/>
          <w:lang w:val="sr-Cyrl-CS" w:eastAsia="en-US"/>
        </w:rPr>
        <w:t xml:space="preserve"> тест из српског језика</w:t>
      </w:r>
      <w:r w:rsidRPr="005D4287">
        <w:rPr>
          <w:rFonts w:ascii="Times New Roman" w:eastAsia="Times New Roman" w:hAnsi="Times New Roman"/>
          <w:b/>
          <w:sz w:val="24"/>
          <w:szCs w:val="24"/>
          <w:lang w:eastAsia="en-US"/>
        </w:rPr>
        <w:t>;</w:t>
      </w:r>
    </w:p>
    <w:p w14:paraId="01D4AD02"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Cs/>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sz w:val="24"/>
          <w:szCs w:val="24"/>
          <w:lang w:val="sr-Cyrl-CS" w:eastAsia="en-US"/>
        </w:rPr>
        <w:t>србистике</w:t>
      </w:r>
      <w:r w:rsidRPr="005D4287">
        <w:rPr>
          <w:rFonts w:ascii="Times New Roman" w:eastAsia="Times New Roman" w:hAnsi="Times New Roman"/>
          <w:b/>
          <w:bCs/>
          <w:sz w:val="24"/>
          <w:szCs w:val="24"/>
          <w:lang w:val="sr-Cyrl-CS" w:eastAsia="en-US"/>
        </w:rPr>
        <w:t xml:space="preserve">: </w:t>
      </w:r>
    </w:p>
    <w:p w14:paraId="56FDE8DC"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bCs/>
          <w:sz w:val="24"/>
          <w:szCs w:val="24"/>
          <w:lang w:val="sr-Cyrl-CS" w:eastAsia="en-US"/>
        </w:rPr>
        <w:t xml:space="preserve"> </w:t>
      </w:r>
      <w:r w:rsidRPr="005D4287">
        <w:rPr>
          <w:rFonts w:ascii="Times New Roman" w:eastAsia="Times New Roman" w:hAnsi="Times New Roman"/>
          <w:b/>
          <w:bCs/>
          <w:sz w:val="24"/>
          <w:szCs w:val="24"/>
          <w:lang w:val="sr-Cyrl-CS" w:eastAsia="en-US"/>
        </w:rPr>
        <w:t>српског језика и</w:t>
      </w:r>
      <w:r w:rsidRPr="005D4287">
        <w:rPr>
          <w:rFonts w:ascii="Times New Roman" w:eastAsia="Times New Roman" w:hAnsi="Times New Roman"/>
          <w:bCs/>
          <w:sz w:val="24"/>
          <w:szCs w:val="24"/>
          <w:lang w:val="sr-Cyrl-CS" w:eastAsia="en-US"/>
        </w:rPr>
        <w:t xml:space="preserve"> </w:t>
      </w:r>
      <w:r w:rsidRPr="005D4287">
        <w:rPr>
          <w:rFonts w:ascii="Times New Roman" w:eastAsia="Times New Roman" w:hAnsi="Times New Roman"/>
          <w:b/>
          <w:bCs/>
          <w:sz w:val="24"/>
          <w:szCs w:val="24"/>
          <w:lang w:val="sr-Cyrl-CS" w:eastAsia="en-US"/>
        </w:rPr>
        <w:t xml:space="preserve">тест знања из </w:t>
      </w:r>
      <w:r w:rsidRPr="005D4287">
        <w:rPr>
          <w:rFonts w:ascii="Times New Roman" w:eastAsia="Times New Roman" w:hAnsi="Times New Roman"/>
          <w:b/>
          <w:sz w:val="24"/>
          <w:szCs w:val="24"/>
          <w:lang w:val="sr-Cyrl-CS" w:eastAsia="en-US"/>
        </w:rPr>
        <w:t>књижевности;</w:t>
      </w:r>
    </w:p>
    <w:p w14:paraId="65DB368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англистике</w:t>
      </w:r>
      <w:r w:rsidRPr="005D4287">
        <w:rPr>
          <w:rFonts w:ascii="Times New Roman" w:eastAsia="Times New Roman" w:hAnsi="Times New Roman"/>
          <w:sz w:val="24"/>
          <w:szCs w:val="24"/>
          <w:lang w:val="sr-Cyrl-CS" w:eastAsia="en-US"/>
        </w:rPr>
        <w:t xml:space="preserve">: </w:t>
      </w:r>
    </w:p>
    <w:p w14:paraId="25C804DB" w14:textId="77777777" w:rsidR="0014641A" w:rsidRPr="005D4287" w:rsidRDefault="0014641A" w:rsidP="0014641A">
      <w:pPr>
        <w:suppressAutoHyphens w:val="0"/>
        <w:spacing w:after="0" w:line="240" w:lineRule="auto"/>
        <w:ind w:left="720"/>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val="ru-RU" w:eastAsia="en-US"/>
        </w:rPr>
        <w:t>из</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
          <w:sz w:val="24"/>
          <w:szCs w:val="24"/>
          <w:lang w:val="sr-Cyrl-CS" w:eastAsia="en-US"/>
        </w:rPr>
        <w:t>е</w:t>
      </w:r>
      <w:r w:rsidRPr="005D4287">
        <w:rPr>
          <w:rFonts w:ascii="Times New Roman" w:eastAsia="Times New Roman" w:hAnsi="Times New Roman"/>
          <w:b/>
          <w:sz w:val="24"/>
          <w:szCs w:val="24"/>
          <w:lang w:val="ru-RU" w:eastAsia="en-US"/>
        </w:rPr>
        <w:t>нглеског језика;</w:t>
      </w:r>
    </w:p>
    <w:p w14:paraId="056F0C4B"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руског језика и књижевности</w:t>
      </w:r>
      <w:r w:rsidRPr="005D4287">
        <w:rPr>
          <w:rFonts w:ascii="Times New Roman" w:eastAsia="Times New Roman" w:hAnsi="Times New Roman"/>
          <w:sz w:val="24"/>
          <w:szCs w:val="24"/>
          <w:lang w:val="sr-Cyrl-CS" w:eastAsia="en-US"/>
        </w:rPr>
        <w:t xml:space="preserve">: </w:t>
      </w:r>
    </w:p>
    <w:p w14:paraId="10375EB5" w14:textId="77777777" w:rsidR="0014641A" w:rsidRPr="005D4287" w:rsidRDefault="0014641A" w:rsidP="00E20728">
      <w:pPr>
        <w:suppressAutoHyphens w:val="0"/>
        <w:autoSpaceDE w:val="0"/>
        <w:autoSpaceDN w:val="0"/>
        <w:adjustRightInd w:val="0"/>
        <w:spacing w:after="0" w:line="240" w:lineRule="auto"/>
        <w:ind w:left="1418"/>
        <w:rPr>
          <w:rFonts w:ascii="Times New Roman" w:hAnsi="Times New Roman"/>
          <w:sz w:val="24"/>
          <w:szCs w:val="24"/>
          <w:lang w:val="ru-RU"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w:t>
      </w:r>
      <w:r w:rsidRPr="005D4287">
        <w:rPr>
          <w:rFonts w:ascii="Times New Roman" w:eastAsia="Times New Roman" w:hAnsi="Times New Roman"/>
          <w:b/>
          <w:sz w:val="24"/>
          <w:szCs w:val="24"/>
          <w:lang w:val="sr-Cyrl-CS" w:eastAsia="en-US"/>
        </w:rPr>
        <w:t>р</w:t>
      </w:r>
      <w:r w:rsidRPr="005D4287">
        <w:rPr>
          <w:rFonts w:ascii="Times New Roman" w:eastAsia="Times New Roman" w:hAnsi="Times New Roman"/>
          <w:b/>
          <w:sz w:val="24"/>
          <w:szCs w:val="24"/>
          <w:lang w:val="ru-RU" w:eastAsia="en-US"/>
        </w:rPr>
        <w:t>уског језика</w:t>
      </w:r>
      <w:r w:rsidR="00C453C5" w:rsidRPr="005D4287">
        <w:rPr>
          <w:rFonts w:ascii="Times New Roman" w:eastAsia="Times New Roman" w:hAnsi="Times New Roman"/>
          <w:b/>
          <w:sz w:val="24"/>
          <w:szCs w:val="24"/>
          <w:lang w:val="ru-RU" w:eastAsia="en-US"/>
        </w:rPr>
        <w:t xml:space="preserve">, </w:t>
      </w:r>
      <w:r w:rsidR="00B708DC" w:rsidRPr="005D4287">
        <w:rPr>
          <w:rFonts w:ascii="Times New Roman" w:eastAsia="TimesNewRomanPSMT" w:hAnsi="Times New Roman"/>
          <w:sz w:val="24"/>
          <w:szCs w:val="24"/>
          <w:lang w:eastAsia="en-US"/>
        </w:rPr>
        <w:t>или из српског, енглеског, немачког или француског језика уколико у досадашњем школовању нису учили руски језик</w:t>
      </w:r>
      <w:r w:rsidRPr="005D4287">
        <w:rPr>
          <w:rFonts w:ascii="Times New Roman" w:eastAsia="Times New Roman" w:hAnsi="Times New Roman"/>
          <w:b/>
          <w:sz w:val="24"/>
          <w:szCs w:val="24"/>
          <w:lang w:val="sr-Cyrl-CS" w:eastAsia="en-US"/>
        </w:rPr>
        <w:t xml:space="preserve">; </w:t>
      </w:r>
    </w:p>
    <w:p w14:paraId="373907D7" w14:textId="77777777" w:rsidR="0014641A" w:rsidRPr="005D4287" w:rsidRDefault="0014641A" w:rsidP="0014641A">
      <w:pPr>
        <w:numPr>
          <w:ilvl w:val="0"/>
          <w:numId w:val="9"/>
        </w:numPr>
        <w:tabs>
          <w:tab w:val="left" w:pos="709"/>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 на</w:t>
      </w:r>
      <w:r w:rsidRPr="005D4287">
        <w:rPr>
          <w:rFonts w:ascii="Times New Roman" w:eastAsia="Times New Roman" w:hAnsi="Times New Roman"/>
          <w:sz w:val="24"/>
          <w:szCs w:val="24"/>
          <w:lang w:val="sr-Cyrl-CS" w:eastAsia="en-US"/>
        </w:rPr>
        <w:t xml:space="preserve"> 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bCs/>
          <w:sz w:val="24"/>
          <w:szCs w:val="24"/>
          <w:lang w:val="ru-RU" w:eastAsia="en-US"/>
        </w:rPr>
        <w:t>француск</w:t>
      </w:r>
      <w:r w:rsidRPr="005D4287">
        <w:rPr>
          <w:rFonts w:ascii="Times New Roman" w:eastAsia="Times New Roman" w:hAnsi="Times New Roman"/>
          <w:bCs/>
          <w:sz w:val="24"/>
          <w:szCs w:val="24"/>
          <w:lang w:val="sr-Cyrl-CS" w:eastAsia="en-US"/>
        </w:rPr>
        <w:t>ог језика и књижевности</w:t>
      </w:r>
      <w:r w:rsidRPr="005D4287">
        <w:rPr>
          <w:rFonts w:ascii="Times New Roman" w:eastAsia="Times New Roman" w:hAnsi="Times New Roman"/>
          <w:sz w:val="24"/>
          <w:szCs w:val="24"/>
          <w:lang w:val="sr-Cyrl-CS" w:eastAsia="en-US"/>
        </w:rPr>
        <w:t xml:space="preserve">: </w:t>
      </w:r>
    </w:p>
    <w:p w14:paraId="21EEA4E4" w14:textId="77777777" w:rsidR="0014641A" w:rsidRPr="005D4287" w:rsidRDefault="0014641A" w:rsidP="00E20728">
      <w:pPr>
        <w:suppressAutoHyphens w:val="0"/>
        <w:autoSpaceDE w:val="0"/>
        <w:autoSpaceDN w:val="0"/>
        <w:adjustRightInd w:val="0"/>
        <w:spacing w:after="0" w:line="240" w:lineRule="auto"/>
        <w:ind w:left="1418"/>
        <w:rPr>
          <w:rFonts w:ascii="Times New Roman" w:hAnsi="Times New Roman"/>
          <w:sz w:val="24"/>
          <w:szCs w:val="24"/>
          <w:lang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француског језика</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NewRomanPSMT" w:hAnsi="Times New Roman"/>
          <w:sz w:val="24"/>
          <w:szCs w:val="24"/>
          <w:lang w:eastAsia="en-US"/>
        </w:rPr>
        <w:t>или из српског, енглеског, руског или немачког језика уколико у досадашњем школовању нису учили француски језик</w:t>
      </w:r>
      <w:r w:rsidRPr="005D4287">
        <w:rPr>
          <w:rFonts w:ascii="Times New Roman" w:eastAsia="Times New Roman" w:hAnsi="Times New Roman"/>
          <w:b/>
          <w:sz w:val="24"/>
          <w:szCs w:val="24"/>
          <w:lang w:val="sr-Cyrl-CS" w:eastAsia="en-US"/>
        </w:rPr>
        <w:t>;</w:t>
      </w:r>
      <w:r w:rsidRPr="005D4287">
        <w:rPr>
          <w:rFonts w:ascii="Times New Roman" w:hAnsi="Times New Roman"/>
          <w:sz w:val="24"/>
          <w:szCs w:val="24"/>
          <w:lang w:val="sr-Cyrl-CS" w:eastAsia="en-US"/>
        </w:rPr>
        <w:t xml:space="preserve">  </w:t>
      </w:r>
    </w:p>
    <w:p w14:paraId="5B3873E0" w14:textId="77777777" w:rsidR="0014641A" w:rsidRPr="005D4287" w:rsidRDefault="0014641A" w:rsidP="0014641A">
      <w:pPr>
        <w:numPr>
          <w:ilvl w:val="0"/>
          <w:numId w:val="9"/>
        </w:numPr>
        <w:tabs>
          <w:tab w:val="left" w:pos="709"/>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на</w:t>
      </w:r>
      <w:r w:rsidRPr="005D4287">
        <w:rPr>
          <w:rFonts w:ascii="Times New Roman" w:eastAsia="Times New Roman" w:hAnsi="Times New Roman"/>
          <w:sz w:val="24"/>
          <w:szCs w:val="24"/>
          <w:lang w:val="sr-Cyrl-CS" w:eastAsia="en-US"/>
        </w:rPr>
        <w:t xml:space="preserve"> 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bCs/>
          <w:sz w:val="24"/>
          <w:szCs w:val="24"/>
          <w:lang w:val="ru-RU" w:eastAsia="en-US"/>
        </w:rPr>
        <w:t>немачког</w:t>
      </w:r>
      <w:r w:rsidRPr="005D4287">
        <w:rPr>
          <w:rFonts w:ascii="Times New Roman" w:eastAsia="Times New Roman" w:hAnsi="Times New Roman"/>
          <w:bCs/>
          <w:sz w:val="24"/>
          <w:szCs w:val="24"/>
          <w:lang w:val="sr-Cyrl-CS" w:eastAsia="en-US"/>
        </w:rPr>
        <w:t xml:space="preserve"> језика и књижевности</w:t>
      </w:r>
      <w:r w:rsidRPr="005D4287">
        <w:rPr>
          <w:rFonts w:ascii="Times New Roman" w:eastAsia="Times New Roman" w:hAnsi="Times New Roman"/>
          <w:sz w:val="24"/>
          <w:szCs w:val="24"/>
          <w:lang w:val="sr-Cyrl-CS" w:eastAsia="en-US"/>
        </w:rPr>
        <w:t xml:space="preserve">: </w:t>
      </w:r>
    </w:p>
    <w:p w14:paraId="1FC2494B" w14:textId="77777777" w:rsidR="0014641A" w:rsidRPr="005D4287" w:rsidRDefault="0014641A" w:rsidP="00E20728">
      <w:pPr>
        <w:suppressAutoHyphens w:val="0"/>
        <w:spacing w:after="0" w:line="240" w:lineRule="auto"/>
        <w:ind w:left="1418"/>
        <w:jc w:val="both"/>
        <w:rPr>
          <w:rFonts w:ascii="Times New Roman" w:hAnsi="Times New Roman"/>
          <w:sz w:val="24"/>
          <w:szCs w:val="24"/>
          <w:lang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немачког језика</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 New Roman" w:hAnsi="Times New Roman"/>
          <w:sz w:val="24"/>
          <w:szCs w:val="24"/>
          <w:lang w:val="ru-RU" w:eastAsia="en-US"/>
        </w:rPr>
        <w:t>или из</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 New Roman" w:hAnsi="Times New Roman"/>
          <w:sz w:val="24"/>
          <w:szCs w:val="24"/>
          <w:lang w:val="sr-Cyrl-CS" w:eastAsia="en-US"/>
        </w:rPr>
        <w:t>енглеског језика уколико у досадашњем школовању нису учили немачки језик.</w:t>
      </w:r>
      <w:r w:rsidR="00B708DC" w:rsidRPr="005D4287">
        <w:rPr>
          <w:rFonts w:ascii="Times New Roman" w:eastAsia="Times New Roman" w:hAnsi="Times New Roman"/>
          <w:b/>
          <w:sz w:val="24"/>
          <w:szCs w:val="24"/>
          <w:lang w:val="sr-Cyrl-CS" w:eastAsia="en-US"/>
        </w:rPr>
        <w:t xml:space="preserve"> </w:t>
      </w:r>
    </w:p>
    <w:p w14:paraId="5B20FB61" w14:textId="77777777" w:rsidR="008F4851" w:rsidRPr="005D4287" w:rsidRDefault="008F4851" w:rsidP="00470FF5">
      <w:pPr>
        <w:widowControl w:val="0"/>
        <w:autoSpaceDE w:val="0"/>
        <w:spacing w:after="0" w:line="240" w:lineRule="auto"/>
        <w:ind w:firstLine="708"/>
        <w:jc w:val="center"/>
        <w:rPr>
          <w:rFonts w:ascii="Times New Roman" w:eastAsia="Times New Roman" w:hAnsi="Times New Roman"/>
          <w:sz w:val="24"/>
          <w:szCs w:val="24"/>
        </w:rPr>
      </w:pPr>
    </w:p>
    <w:p w14:paraId="1B58AD34" w14:textId="77777777" w:rsidR="00470FF5" w:rsidRPr="005D4287" w:rsidRDefault="00470FF5" w:rsidP="00470FF5">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6</w:t>
      </w:r>
      <w:r w:rsidRPr="005D4287">
        <w:rPr>
          <w:rFonts w:ascii="Times New Roman" w:eastAsia="Times New Roman" w:hAnsi="Times New Roman"/>
          <w:sz w:val="24"/>
          <w:szCs w:val="24"/>
        </w:rPr>
        <w:t>.</w:t>
      </w:r>
    </w:p>
    <w:p w14:paraId="33F96C1F" w14:textId="75B6D582"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Студент се уписује у статусу студента који се финансира из буџета (у даљем тексту: буџетски студент) или у статусу студента који се сам финансира (у даљем тексту:</w:t>
      </w:r>
      <w:r w:rsidR="000E4167" w:rsidRPr="005D4287">
        <w:rPr>
          <w:rFonts w:ascii="Times New Roman" w:eastAsia="Times New Roman" w:hAnsi="Times New Roman"/>
          <w:sz w:val="24"/>
          <w:szCs w:val="24"/>
          <w:lang w:val="sr-Cyrl-RS"/>
        </w:rPr>
        <w:t xml:space="preserve"> </w:t>
      </w:r>
      <w:r w:rsidRPr="005D4287">
        <w:rPr>
          <w:rFonts w:ascii="Times New Roman" w:eastAsia="Times New Roman" w:hAnsi="Times New Roman"/>
          <w:sz w:val="24"/>
          <w:szCs w:val="24"/>
        </w:rPr>
        <w:t>самофинансирајући студент).</w:t>
      </w:r>
    </w:p>
    <w:p w14:paraId="02B5BF0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бити финансиран из буџета само једанпут на истом степену студија.</w:t>
      </w:r>
    </w:p>
    <w:p w14:paraId="116D1F65" w14:textId="77777777" w:rsidR="00C66AE2" w:rsidRPr="005D4287" w:rsidRDefault="00C66AE2" w:rsidP="00224F3C">
      <w:pPr>
        <w:widowControl w:val="0"/>
        <w:autoSpaceDE w:val="0"/>
        <w:spacing w:after="0" w:line="240" w:lineRule="auto"/>
        <w:ind w:left="630"/>
        <w:jc w:val="both"/>
        <w:rPr>
          <w:rFonts w:ascii="Times New Roman" w:eastAsia="Times New Roman" w:hAnsi="Times New Roman"/>
          <w:sz w:val="24"/>
          <w:szCs w:val="24"/>
        </w:rPr>
      </w:pPr>
    </w:p>
    <w:p w14:paraId="225A289B" w14:textId="77777777" w:rsidR="00B6507D" w:rsidRPr="005D4287" w:rsidRDefault="00B6507D" w:rsidP="00224F3C">
      <w:pPr>
        <w:widowControl w:val="0"/>
        <w:autoSpaceDE w:val="0"/>
        <w:spacing w:after="0" w:line="240" w:lineRule="auto"/>
        <w:ind w:left="630"/>
        <w:jc w:val="both"/>
        <w:rPr>
          <w:rFonts w:ascii="Times New Roman" w:eastAsia="Times New Roman" w:hAnsi="Times New Roman"/>
          <w:sz w:val="24"/>
          <w:szCs w:val="24"/>
        </w:rPr>
      </w:pPr>
    </w:p>
    <w:p w14:paraId="3157BC69" w14:textId="77777777" w:rsidR="00516AA1" w:rsidRPr="005D4287" w:rsidRDefault="00516AA1" w:rsidP="00224F3C">
      <w:pPr>
        <w:suppressAutoHyphens w:val="0"/>
        <w:autoSpaceDE w:val="0"/>
        <w:autoSpaceDN w:val="0"/>
        <w:adjustRightInd w:val="0"/>
        <w:spacing w:after="0" w:line="240" w:lineRule="auto"/>
        <w:ind w:left="720"/>
        <w:rPr>
          <w:rFonts w:ascii="Times New Roman" w:eastAsia="Times New Roman" w:hAnsi="Times New Roman"/>
          <w:i/>
          <w:sz w:val="24"/>
          <w:szCs w:val="24"/>
          <w:lang w:eastAsia="en-US"/>
        </w:rPr>
      </w:pPr>
      <w:r w:rsidRPr="005D4287">
        <w:rPr>
          <w:rFonts w:ascii="Times New Roman" w:eastAsia="Times New Roman" w:hAnsi="Times New Roman"/>
          <w:b/>
          <w:bCs/>
          <w:i/>
          <w:sz w:val="24"/>
          <w:szCs w:val="24"/>
          <w:lang w:eastAsia="en-US"/>
        </w:rPr>
        <w:lastRenderedPageBreak/>
        <w:t xml:space="preserve">Услови за упис основних академских и струковних студија лица које има статус студента друге високошколске установе и лица које је стекло високо образовање </w:t>
      </w:r>
    </w:p>
    <w:p w14:paraId="0DE3D7CC" w14:textId="77777777" w:rsidR="00516AA1" w:rsidRPr="005D4287" w:rsidRDefault="00516AA1" w:rsidP="00E921BC">
      <w:pPr>
        <w:suppressAutoHyphens w:val="0"/>
        <w:autoSpaceDE w:val="0"/>
        <w:autoSpaceDN w:val="0"/>
        <w:adjustRightInd w:val="0"/>
        <w:spacing w:after="0" w:line="240" w:lineRule="auto"/>
        <w:jc w:val="center"/>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Члан 3</w:t>
      </w:r>
      <w:r w:rsidR="002C0F23" w:rsidRPr="005D4287">
        <w:rPr>
          <w:rFonts w:ascii="Times New Roman" w:eastAsia="Times New Roman" w:hAnsi="Times New Roman"/>
          <w:sz w:val="24"/>
          <w:szCs w:val="24"/>
          <w:lang w:eastAsia="en-US"/>
        </w:rPr>
        <w:t>7</w:t>
      </w:r>
      <w:r w:rsidRPr="005D4287">
        <w:rPr>
          <w:rFonts w:ascii="Times New Roman" w:eastAsia="Times New Roman" w:hAnsi="Times New Roman"/>
          <w:sz w:val="24"/>
          <w:szCs w:val="24"/>
          <w:lang w:eastAsia="en-US"/>
        </w:rPr>
        <w:t>.</w:t>
      </w:r>
    </w:p>
    <w:p w14:paraId="78DA63CE" w14:textId="501AB77C"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На основне академске студије, без полагања пријемног испита може да се упише и студент </w:t>
      </w:r>
      <w:r w:rsidR="00877FF4" w:rsidRPr="005D4287">
        <w:rPr>
          <w:rFonts w:ascii="Times New Roman" w:eastAsia="Times New Roman" w:hAnsi="Times New Roman"/>
          <w:sz w:val="24"/>
          <w:szCs w:val="24"/>
          <w:lang w:eastAsia="en-US"/>
        </w:rPr>
        <w:t>основних академских</w:t>
      </w:r>
      <w:r w:rsidR="00516AA1" w:rsidRPr="005D4287">
        <w:rPr>
          <w:rFonts w:ascii="Times New Roman" w:eastAsia="Times New Roman" w:hAnsi="Times New Roman"/>
          <w:sz w:val="24"/>
          <w:szCs w:val="24"/>
          <w:lang w:eastAsia="en-US"/>
        </w:rPr>
        <w:t xml:space="preserve"> студија друге високошколске установе под условом: </w:t>
      </w:r>
    </w:p>
    <w:p w14:paraId="6D33C69A"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1. да је савладао део истог или сродног студијског програма; </w:t>
      </w:r>
    </w:p>
    <w:p w14:paraId="7656EA05"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2. да је писани захтев за упис поднео најкасније до истека рока за упис у наредну школску годину</w:t>
      </w:r>
      <w:r w:rsidR="00877FF4" w:rsidRPr="005D4287">
        <w:rPr>
          <w:rFonts w:ascii="Times New Roman" w:eastAsia="Times New Roman" w:hAnsi="Times New Roman"/>
          <w:sz w:val="24"/>
          <w:szCs w:val="24"/>
          <w:lang w:eastAsia="en-US"/>
        </w:rPr>
        <w:t>, односно</w:t>
      </w:r>
      <w:r w:rsidRPr="005D4287">
        <w:rPr>
          <w:rFonts w:ascii="Times New Roman" w:eastAsia="Times New Roman" w:hAnsi="Times New Roman"/>
          <w:sz w:val="24"/>
          <w:szCs w:val="24"/>
          <w:lang w:eastAsia="en-US"/>
        </w:rPr>
        <w:t xml:space="preserve"> до 30. септембра</w:t>
      </w:r>
      <w:r w:rsidR="00516AA1" w:rsidRPr="005D4287">
        <w:rPr>
          <w:rFonts w:ascii="Times New Roman" w:eastAsia="Times New Roman" w:hAnsi="Times New Roman"/>
          <w:sz w:val="24"/>
          <w:szCs w:val="24"/>
          <w:lang w:eastAsia="en-US"/>
        </w:rPr>
        <w:t xml:space="preserve">; </w:t>
      </w:r>
    </w:p>
    <w:p w14:paraId="7F5CA731" w14:textId="2BFDE52B"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3. да је уз захтев из тачке 2. поднео </w:t>
      </w:r>
      <w:r w:rsidR="00877FF4" w:rsidRPr="005D4287">
        <w:rPr>
          <w:rFonts w:ascii="Times New Roman" w:eastAsia="Times New Roman" w:hAnsi="Times New Roman"/>
          <w:sz w:val="24"/>
          <w:szCs w:val="24"/>
          <w:lang w:eastAsia="en-US"/>
        </w:rPr>
        <w:t>и доказ о статусу студента,</w:t>
      </w:r>
      <w:r w:rsidR="00516AA1" w:rsidRPr="005D4287">
        <w:rPr>
          <w:rFonts w:ascii="Times New Roman" w:eastAsia="Times New Roman" w:hAnsi="Times New Roman"/>
          <w:sz w:val="24"/>
          <w:szCs w:val="24"/>
          <w:lang w:eastAsia="en-US"/>
        </w:rPr>
        <w:t xml:space="preserve"> захтев за признавање испита, студијски програм чији је део савладао, са програмом наставних предмета, уверење о положеним испитима са бројем остварених ЕСПБ бодова и доказ да је уплатио трошкове односно накнаду за признавање испита. </w:t>
      </w:r>
    </w:p>
    <w:p w14:paraId="2086F9DD" w14:textId="464D6349"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t>Д</w:t>
      </w:r>
      <w:r w:rsidR="00516AA1" w:rsidRPr="005D4287">
        <w:rPr>
          <w:rFonts w:ascii="Times New Roman" w:eastAsia="Times New Roman" w:hAnsi="Times New Roman"/>
          <w:sz w:val="24"/>
          <w:szCs w:val="24"/>
          <w:lang w:eastAsia="en-US"/>
        </w:rPr>
        <w:t>екан именује комисију</w:t>
      </w:r>
      <w:r w:rsidR="00C40D88" w:rsidRPr="005D4287">
        <w:rPr>
          <w:rFonts w:ascii="Times New Roman" w:eastAsia="Times New Roman" w:hAnsi="Times New Roman"/>
          <w:sz w:val="24"/>
          <w:szCs w:val="24"/>
          <w:lang w:eastAsia="en-US"/>
        </w:rPr>
        <w:t xml:space="preserve"> на предлог </w:t>
      </w:r>
      <w:r w:rsidR="00877FF4" w:rsidRPr="005D4287">
        <w:rPr>
          <w:rFonts w:ascii="Times New Roman" w:eastAsia="Times New Roman" w:hAnsi="Times New Roman"/>
          <w:sz w:val="24"/>
          <w:szCs w:val="24"/>
          <w:lang w:eastAsia="en-US"/>
        </w:rPr>
        <w:t xml:space="preserve">већа </w:t>
      </w:r>
      <w:r w:rsidR="00C40D88" w:rsidRPr="005D4287">
        <w:rPr>
          <w:rFonts w:ascii="Times New Roman" w:eastAsia="Times New Roman" w:hAnsi="Times New Roman"/>
          <w:sz w:val="24"/>
          <w:szCs w:val="24"/>
          <w:lang w:eastAsia="en-US"/>
        </w:rPr>
        <w:t>департмана</w:t>
      </w:r>
      <w:r w:rsidR="00877FF4" w:rsidRPr="005D4287">
        <w:rPr>
          <w:rFonts w:ascii="Times New Roman" w:eastAsia="Times New Roman" w:hAnsi="Times New Roman"/>
          <w:sz w:val="24"/>
          <w:szCs w:val="24"/>
          <w:lang w:eastAsia="en-US"/>
        </w:rPr>
        <w:t>,</w:t>
      </w:r>
      <w:r w:rsidR="00516AA1" w:rsidRPr="005D4287">
        <w:rPr>
          <w:rFonts w:ascii="Times New Roman" w:eastAsia="Times New Roman" w:hAnsi="Times New Roman"/>
          <w:sz w:val="24"/>
          <w:szCs w:val="24"/>
          <w:lang w:eastAsia="en-US"/>
        </w:rPr>
        <w:t xml:space="preserve"> која утврђује испуњеност услова за признавање положених испита и стицање права на упис. О испуњености услова за упис декан доноси решење у којем наводи испите и друге извршене студијске обавезе које се признају, обавезе у наставку студија и стечени статус студента. </w:t>
      </w:r>
      <w:r w:rsidR="00C40D88" w:rsidRPr="005D4287">
        <w:rPr>
          <w:rFonts w:ascii="Times New Roman" w:eastAsia="Times New Roman" w:hAnsi="Times New Roman"/>
          <w:sz w:val="24"/>
          <w:szCs w:val="24"/>
          <w:lang w:eastAsia="en-US"/>
        </w:rPr>
        <w:t>На основу решења декана студент се уписује у одговарајућу годину с обзиром на број ЕСПБ бодова</w:t>
      </w:r>
      <w:r w:rsidR="002578C7" w:rsidRPr="005D4287">
        <w:rPr>
          <w:rFonts w:ascii="Times New Roman" w:eastAsia="Times New Roman" w:hAnsi="Times New Roman"/>
          <w:sz w:val="24"/>
          <w:szCs w:val="24"/>
          <w:lang w:eastAsia="en-US"/>
        </w:rPr>
        <w:t xml:space="preserve"> који је остварио</w:t>
      </w:r>
      <w:r w:rsidR="00C40D88" w:rsidRPr="005D4287">
        <w:rPr>
          <w:rFonts w:ascii="Times New Roman" w:eastAsia="Times New Roman" w:hAnsi="Times New Roman"/>
          <w:sz w:val="24"/>
          <w:szCs w:val="24"/>
          <w:lang w:eastAsia="en-US"/>
        </w:rPr>
        <w:t xml:space="preserve"> </w:t>
      </w:r>
      <w:r w:rsidR="00C40D88" w:rsidRPr="005D4287">
        <w:rPr>
          <w:rFonts w:ascii="Times New Roman" w:eastAsia="Times New Roman" w:hAnsi="Times New Roman"/>
          <w:sz w:val="24"/>
          <w:szCs w:val="24"/>
        </w:rPr>
        <w:t>на основу признатих положених испита на другој високошколској установи.</w:t>
      </w:r>
    </w:p>
    <w:p w14:paraId="752C5EE3" w14:textId="21E6B7FF"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Студент из става 1. овог члана може остварити право на упис ако </w:t>
      </w:r>
      <w:r w:rsidR="00877FF4" w:rsidRPr="005D4287">
        <w:rPr>
          <w:rFonts w:ascii="Times New Roman" w:eastAsia="Times New Roman" w:hAnsi="Times New Roman"/>
          <w:sz w:val="24"/>
          <w:szCs w:val="24"/>
          <w:lang w:eastAsia="en-US"/>
        </w:rPr>
        <w:t xml:space="preserve">Факултет </w:t>
      </w:r>
      <w:r w:rsidR="00516AA1" w:rsidRPr="005D4287">
        <w:rPr>
          <w:rFonts w:ascii="Times New Roman" w:eastAsia="Times New Roman" w:hAnsi="Times New Roman"/>
          <w:sz w:val="24"/>
          <w:szCs w:val="24"/>
          <w:lang w:eastAsia="en-US"/>
        </w:rPr>
        <w:t xml:space="preserve">има просторне и друге услове и ако укупан број студената за ту годину студија није попуњен. </w:t>
      </w:r>
    </w:p>
    <w:p w14:paraId="42410EDE"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Студент из става 1. овог члана може се уписати у статусу студента који се финансира из буџета ако је пружио доказ о престанку статуса студента који се финансира из буџета на другој високошколској утанови, ако је у претходној школској години остварио најмање 48 ЕСПБ бодова и ако је остварио право на упис у оквиру броја студената који се финансирају из буџета на години у коју је студенту одобрен упис. </w:t>
      </w:r>
    </w:p>
    <w:p w14:paraId="54E443C6" w14:textId="2B2D6843" w:rsidR="00946037" w:rsidRPr="005D4287" w:rsidRDefault="00946037" w:rsidP="00946037">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lang w:eastAsia="en-US"/>
        </w:rPr>
        <w:t>Услови утврђени овим чланом аналогно се примењују и на лице које има стечено високо образовање ако поднесе писани захтев за упис на студије првог степена. Лице са стеченим високим образовањем може се уписати у статусу студента који се сам финансира уколико је исти ниво студија већ студирало у статусу буџетског студента</w:t>
      </w:r>
      <w:r w:rsidRPr="005D4287">
        <w:rPr>
          <w:rFonts w:ascii="Times New Roman" w:eastAsia="Times New Roman" w:hAnsi="Times New Roman"/>
          <w:lang w:eastAsia="en-US"/>
        </w:rPr>
        <w:t>.</w:t>
      </w:r>
    </w:p>
    <w:p w14:paraId="0E0D1307" w14:textId="77777777" w:rsidR="00FA546E" w:rsidRPr="005D4287" w:rsidRDefault="00FA546E" w:rsidP="00FA546E">
      <w:pPr>
        <w:suppressAutoHyphens w:val="0"/>
        <w:autoSpaceDE w:val="0"/>
        <w:autoSpaceDN w:val="0"/>
        <w:adjustRightInd w:val="0"/>
        <w:spacing w:after="0" w:line="240" w:lineRule="auto"/>
        <w:rPr>
          <w:rFonts w:ascii="Times New Roman" w:eastAsia="Times New Roman" w:hAnsi="Times New Roman"/>
          <w:sz w:val="24"/>
          <w:szCs w:val="24"/>
          <w:lang w:eastAsia="en-US"/>
        </w:rPr>
      </w:pPr>
    </w:p>
    <w:p w14:paraId="269FA9A5" w14:textId="77777777" w:rsidR="00FA546E" w:rsidRPr="005D4287" w:rsidRDefault="00C40D88" w:rsidP="00FA546E">
      <w:pPr>
        <w:suppressAutoHyphens w:val="0"/>
        <w:autoSpaceDE w:val="0"/>
        <w:autoSpaceDN w:val="0"/>
        <w:adjustRightInd w:val="0"/>
        <w:spacing w:after="0" w:line="240" w:lineRule="auto"/>
        <w:rPr>
          <w:rFonts w:ascii="Times New Roman" w:eastAsia="Times New Roman" w:hAnsi="Times New Roman"/>
          <w:i/>
          <w:sz w:val="24"/>
          <w:szCs w:val="24"/>
          <w:lang w:eastAsia="en-US"/>
        </w:rPr>
      </w:pPr>
      <w:r w:rsidRPr="005D4287">
        <w:rPr>
          <w:rFonts w:ascii="Times New Roman" w:eastAsia="Times New Roman" w:hAnsi="Times New Roman"/>
          <w:b/>
          <w:bCs/>
          <w:i/>
          <w:lang w:eastAsia="en-US"/>
        </w:rPr>
        <w:tab/>
      </w:r>
      <w:r w:rsidR="00587E33" w:rsidRPr="005D4287">
        <w:rPr>
          <w:rFonts w:ascii="Times New Roman" w:eastAsia="Times New Roman" w:hAnsi="Times New Roman"/>
          <w:b/>
          <w:bCs/>
          <w:i/>
          <w:sz w:val="24"/>
          <w:szCs w:val="24"/>
          <w:lang w:eastAsia="en-US"/>
        </w:rPr>
        <w:t>Услови за упис лица коме је престао статус студента</w:t>
      </w:r>
    </w:p>
    <w:p w14:paraId="563BD7F6" w14:textId="77777777" w:rsidR="00FA546E" w:rsidRPr="005D4287" w:rsidRDefault="00FA546E" w:rsidP="00C40D88">
      <w:pPr>
        <w:suppressAutoHyphens w:val="0"/>
        <w:autoSpaceDE w:val="0"/>
        <w:autoSpaceDN w:val="0"/>
        <w:adjustRightInd w:val="0"/>
        <w:spacing w:after="0" w:line="240" w:lineRule="auto"/>
        <w:jc w:val="center"/>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 xml:space="preserve">Члан </w:t>
      </w:r>
      <w:r w:rsidR="002C0F23" w:rsidRPr="005D4287">
        <w:rPr>
          <w:rFonts w:ascii="Times New Roman" w:eastAsia="Times New Roman" w:hAnsi="Times New Roman"/>
          <w:sz w:val="24"/>
          <w:szCs w:val="24"/>
          <w:lang w:eastAsia="en-US"/>
        </w:rPr>
        <w:t>38</w:t>
      </w:r>
      <w:r w:rsidRPr="005D4287">
        <w:rPr>
          <w:rFonts w:ascii="Times New Roman" w:eastAsia="Times New Roman" w:hAnsi="Times New Roman"/>
          <w:sz w:val="24"/>
          <w:szCs w:val="24"/>
          <w:lang w:eastAsia="en-US"/>
        </w:rPr>
        <w:t>.</w:t>
      </w:r>
    </w:p>
    <w:p w14:paraId="50D8DAF9"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Студент коме је престао статус студента може поново стећи статус студента под условом: </w:t>
      </w:r>
    </w:p>
    <w:p w14:paraId="2A555DCC"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1. да </w:t>
      </w:r>
      <w:r w:rsidRPr="005D4287">
        <w:rPr>
          <w:rFonts w:ascii="Times New Roman" w:eastAsia="Times New Roman" w:hAnsi="Times New Roman"/>
          <w:sz w:val="24"/>
          <w:szCs w:val="24"/>
          <w:lang w:eastAsia="en-US"/>
        </w:rPr>
        <w:t>Факултет</w:t>
      </w:r>
      <w:r w:rsidR="00FA546E" w:rsidRPr="005D4287">
        <w:rPr>
          <w:rFonts w:ascii="Times New Roman" w:eastAsia="Times New Roman" w:hAnsi="Times New Roman"/>
          <w:sz w:val="24"/>
          <w:szCs w:val="24"/>
          <w:lang w:eastAsia="en-US"/>
        </w:rPr>
        <w:t xml:space="preserve"> има просторне и друге</w:t>
      </w:r>
      <w:r w:rsidRPr="005D4287">
        <w:rPr>
          <w:rFonts w:ascii="Times New Roman" w:eastAsia="Times New Roman" w:hAnsi="Times New Roman"/>
          <w:sz w:val="24"/>
          <w:szCs w:val="24"/>
          <w:lang w:eastAsia="en-US"/>
        </w:rPr>
        <w:t xml:space="preserve"> услове за омогућавање наставка </w:t>
      </w:r>
      <w:r w:rsidR="00FA546E" w:rsidRPr="005D4287">
        <w:rPr>
          <w:rFonts w:ascii="Times New Roman" w:eastAsia="Times New Roman" w:hAnsi="Times New Roman"/>
          <w:sz w:val="24"/>
          <w:szCs w:val="24"/>
          <w:lang w:eastAsia="en-US"/>
        </w:rPr>
        <w:t xml:space="preserve">студирања и </w:t>
      </w:r>
    </w:p>
    <w:p w14:paraId="27FC1EB2"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2. да се студент упише на студијски програм који се реализује у време поновног стицања статуса студента. </w:t>
      </w:r>
    </w:p>
    <w:p w14:paraId="0E32665D" w14:textId="77777777" w:rsidR="00C66AE2" w:rsidRPr="005D4287" w:rsidRDefault="00FA546E" w:rsidP="00C40D88">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lang w:eastAsia="en-US"/>
        </w:rPr>
        <w:t>У решењу декана, о одобравању поновног стицања статуса студента утврђују се испити и извршене друге обавезе које се студенту признају, број ЕСПБ бодова који се признаје и обавезе студента у наставку студија.</w:t>
      </w:r>
    </w:p>
    <w:p w14:paraId="3E8DAD24" w14:textId="77777777" w:rsidR="00FA546E" w:rsidRPr="005D4287" w:rsidRDefault="00FA546E">
      <w:pPr>
        <w:widowControl w:val="0"/>
        <w:autoSpaceDE w:val="0"/>
        <w:spacing w:after="0" w:line="240" w:lineRule="auto"/>
        <w:ind w:firstLine="708"/>
        <w:jc w:val="both"/>
        <w:rPr>
          <w:rFonts w:ascii="Times New Roman" w:eastAsia="Times New Roman" w:hAnsi="Times New Roman"/>
          <w:sz w:val="24"/>
          <w:szCs w:val="24"/>
        </w:rPr>
      </w:pPr>
    </w:p>
    <w:p w14:paraId="5C381020" w14:textId="77777777" w:rsidR="00C66AE2" w:rsidRPr="005D4287" w:rsidRDefault="00C66AE2">
      <w:pPr>
        <w:widowControl w:val="0"/>
        <w:autoSpaceDE w:val="0"/>
        <w:spacing w:after="0" w:line="240" w:lineRule="auto"/>
        <w:ind w:firstLine="708"/>
      </w:pPr>
      <w:bookmarkStart w:id="2" w:name="_Hlk509226888"/>
      <w:r w:rsidRPr="005D4287">
        <w:rPr>
          <w:rFonts w:ascii="Times New Roman" w:eastAsia="Times New Roman" w:hAnsi="Times New Roman"/>
          <w:b/>
          <w:i/>
          <w:sz w:val="24"/>
          <w:szCs w:val="24"/>
        </w:rPr>
        <w:t>Гостујући студент</w:t>
      </w:r>
    </w:p>
    <w:p w14:paraId="6DCF717E" w14:textId="77777777" w:rsidR="00C66AE2" w:rsidRPr="005D4287" w:rsidRDefault="00C66AE2">
      <w:pPr>
        <w:widowControl w:val="0"/>
        <w:autoSpaceDE w:val="0"/>
        <w:spacing w:after="0" w:line="240" w:lineRule="auto"/>
        <w:ind w:firstLine="708"/>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39</w:t>
      </w:r>
      <w:r w:rsidRPr="005D4287">
        <w:rPr>
          <w:rFonts w:ascii="Times New Roman" w:eastAsia="Times New Roman" w:hAnsi="Times New Roman"/>
          <w:sz w:val="24"/>
          <w:szCs w:val="24"/>
        </w:rPr>
        <w:t>.</w:t>
      </w:r>
    </w:p>
    <w:p w14:paraId="4A41CEC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Гостујући студент је студент другог универзитета који уписује делове студијског програма на Универзитету, у складу с уговором између Универзитета и другог универзитета о признавању ЕСПБ бодова.</w:t>
      </w:r>
    </w:p>
    <w:p w14:paraId="59A5B62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 Својство гостујућег студента траје најдуже једну школску годину, односно два </w:t>
      </w:r>
      <w:r w:rsidRPr="005D4287">
        <w:rPr>
          <w:rFonts w:ascii="Times New Roman" w:eastAsia="Times New Roman" w:hAnsi="Times New Roman"/>
          <w:sz w:val="24"/>
          <w:szCs w:val="24"/>
        </w:rPr>
        <w:lastRenderedPageBreak/>
        <w:t>семестра. Права и обавезе гостујућег студента, начин покривања трошкова његовог студирања и друга питања везана за својство гостујућег студента уређују се уговором из става 1. овог члана.</w:t>
      </w:r>
    </w:p>
    <w:p w14:paraId="454AC40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Похађање наставе и положени испити гостујућег студента доказују се индексом.</w:t>
      </w:r>
    </w:p>
    <w:p w14:paraId="604FE92F" w14:textId="77777777" w:rsidR="000E10D0" w:rsidRPr="005D4287" w:rsidRDefault="000E10D0">
      <w:pPr>
        <w:widowControl w:val="0"/>
        <w:autoSpaceDE w:val="0"/>
        <w:spacing w:after="0" w:line="240" w:lineRule="auto"/>
        <w:jc w:val="center"/>
        <w:rPr>
          <w:rFonts w:ascii="Times New Roman" w:eastAsia="Times New Roman" w:hAnsi="Times New Roman"/>
          <w:sz w:val="24"/>
          <w:szCs w:val="24"/>
        </w:rPr>
      </w:pPr>
    </w:p>
    <w:p w14:paraId="74B18E55"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40</w:t>
      </w:r>
      <w:r w:rsidRPr="005D4287">
        <w:rPr>
          <w:rFonts w:ascii="Times New Roman" w:eastAsia="Times New Roman" w:hAnsi="Times New Roman"/>
          <w:sz w:val="24"/>
          <w:szCs w:val="24"/>
        </w:rPr>
        <w:t>.</w:t>
      </w:r>
    </w:p>
    <w:p w14:paraId="5AAE400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Евиденцију о гостујућим студентима, издавање индекса и евиденцију о испитима и наставним активностима које похађају гостујући студенти води Канцеларији за међународну сарадњу</w:t>
      </w:r>
      <w:r w:rsidR="00853F94" w:rsidRPr="005D4287">
        <w:rPr>
          <w:rFonts w:ascii="Times New Roman" w:eastAsia="Times New Roman" w:hAnsi="Times New Roman"/>
          <w:sz w:val="24"/>
          <w:szCs w:val="24"/>
        </w:rPr>
        <w:t xml:space="preserve"> у сарадњи са Службом за наставу и студентска питања</w:t>
      </w:r>
      <w:r w:rsidRPr="005D4287">
        <w:rPr>
          <w:rFonts w:ascii="Times New Roman" w:eastAsia="Times New Roman" w:hAnsi="Times New Roman"/>
          <w:sz w:val="24"/>
          <w:szCs w:val="24"/>
        </w:rPr>
        <w:t>. Процедуре и поступци у вези с овим уређују се Правилником којим се регулишу питања међународне сарадње и статуса гостујућих студената.</w:t>
      </w:r>
    </w:p>
    <w:bookmarkEnd w:id="2"/>
    <w:p w14:paraId="37DB1901" w14:textId="77777777" w:rsidR="00200209" w:rsidRPr="005D4287" w:rsidRDefault="00200209" w:rsidP="00200209">
      <w:pPr>
        <w:widowControl w:val="0"/>
        <w:autoSpaceDE w:val="0"/>
        <w:spacing w:after="0" w:line="240" w:lineRule="auto"/>
        <w:ind w:firstLine="708"/>
        <w:jc w:val="both"/>
      </w:pPr>
    </w:p>
    <w:p w14:paraId="6B5B1965" w14:textId="77777777" w:rsidR="00200209" w:rsidRPr="005D4287" w:rsidRDefault="00200209" w:rsidP="00200209">
      <w:pPr>
        <w:autoSpaceDE w:val="0"/>
        <w:spacing w:after="0" w:line="240" w:lineRule="auto"/>
        <w:ind w:left="708"/>
        <w:jc w:val="both"/>
      </w:pPr>
      <w:r w:rsidRPr="005D4287">
        <w:rPr>
          <w:rFonts w:ascii="Times New Roman" w:hAnsi="Times New Roman"/>
          <w:b/>
          <w:bCs/>
          <w:i/>
          <w:iCs/>
          <w:sz w:val="24"/>
          <w:szCs w:val="24"/>
        </w:rPr>
        <w:t>Студент који остварује део студијског програма на другој високошколској установи</w:t>
      </w:r>
    </w:p>
    <w:p w14:paraId="20EA365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41</w:t>
      </w:r>
      <w:r w:rsidRPr="005D4287">
        <w:rPr>
          <w:rFonts w:ascii="Times New Roman" w:eastAsia="Times New Roman" w:hAnsi="Times New Roman"/>
          <w:sz w:val="24"/>
          <w:szCs w:val="24"/>
        </w:rPr>
        <w:t>.</w:t>
      </w:r>
    </w:p>
    <w:p w14:paraId="5432C0B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остварити део студијског програма на другој високошколској установи у складу с уговором између високошколских установа о признавању ЕСПБ бодова. </w:t>
      </w:r>
    </w:p>
    <w:p w14:paraId="3A1890B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Део студијског програма који студент из става 1. овог члана остварује на другом универзитету, односно на другој високошколској установи ван састава Универзитета, не може бити краћи од једног, нити дужи од два семестра. </w:t>
      </w:r>
    </w:p>
    <w:p w14:paraId="5B747A9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Део студијског програма који студент из става 1. овог члана остварује на другом факултету Универзитета може обухватити један или више предмета. </w:t>
      </w:r>
    </w:p>
    <w:p w14:paraId="1E90095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и обавезе студента из става 1. овог члана, начин покривања трошкова његовог студирања и друга питања у вези с остваривањем дела студијског програма на другој високошколској установи уређују се уговором из става 1. овог члана.</w:t>
      </w:r>
    </w:p>
    <w:p w14:paraId="16C211B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Похађање наставе и положени испити студента из става 1. овог члана доказују се индексом, односно одговарајућом потврдом. </w:t>
      </w:r>
    </w:p>
    <w:p w14:paraId="2E2E502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1C6BF1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42</w:t>
      </w:r>
      <w:r w:rsidRPr="005D4287">
        <w:rPr>
          <w:rFonts w:ascii="Times New Roman" w:eastAsia="Times New Roman" w:hAnsi="Times New Roman"/>
          <w:sz w:val="24"/>
          <w:szCs w:val="24"/>
        </w:rPr>
        <w:t>.</w:t>
      </w:r>
    </w:p>
    <w:p w14:paraId="009EA38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по сопственом избору, слушати и полагати предмет из </w:t>
      </w:r>
      <w:r w:rsidR="00BC2959" w:rsidRPr="005D4287">
        <w:rPr>
          <w:rFonts w:ascii="Times New Roman" w:hAnsi="Times New Roman"/>
          <w:sz w:val="24"/>
          <w:szCs w:val="24"/>
          <w:lang w:val="ru-RU"/>
        </w:rPr>
        <w:t xml:space="preserve">студијског програма </w:t>
      </w:r>
      <w:r w:rsidRPr="005D4287">
        <w:rPr>
          <w:rFonts w:ascii="Times New Roman" w:eastAsia="Times New Roman" w:hAnsi="Times New Roman"/>
          <w:sz w:val="24"/>
          <w:szCs w:val="24"/>
        </w:rPr>
        <w:t>друге високошколске установе.</w:t>
      </w:r>
    </w:p>
    <w:p w14:paraId="60F49D1A"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Број ЕСПБ бодова остварен на овај начин не улази у укупан број бодова остварених на студијском програму који је студент уписао на матичној високошколској установи и на основу кога се врши рангирање студената за остваривање статуса буџетског студента. </w:t>
      </w:r>
    </w:p>
    <w:p w14:paraId="233BE29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Оцена коју студент оствари на испиту на овако изабраном предмету не улази у просечну оцену у току студија. </w:t>
      </w:r>
    </w:p>
    <w:p w14:paraId="4B70684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Уговором између високошколских установа уређују се међусобна права и обавезе установа, укључујући и начин финансирања, као и права и обавезе студената из става 1. овог члана. </w:t>
      </w:r>
    </w:p>
    <w:p w14:paraId="325CAF0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Додатак дипломи садржи и број ЕСПБ бодова остварен полагањем предмета из става 1. овог члана.</w:t>
      </w:r>
    </w:p>
    <w:p w14:paraId="47BE7034" w14:textId="77777777" w:rsidR="00E32B66" w:rsidRPr="005D4287" w:rsidRDefault="00E32B66">
      <w:pPr>
        <w:widowControl w:val="0"/>
        <w:autoSpaceDE w:val="0"/>
        <w:spacing w:after="0" w:line="240" w:lineRule="auto"/>
        <w:jc w:val="center"/>
        <w:rPr>
          <w:rFonts w:ascii="Times New Roman" w:eastAsia="Times New Roman" w:hAnsi="Times New Roman"/>
          <w:sz w:val="24"/>
          <w:szCs w:val="24"/>
        </w:rPr>
      </w:pPr>
    </w:p>
    <w:p w14:paraId="6FE35A46"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Студент са инвалидитетом</w:t>
      </w:r>
    </w:p>
    <w:p w14:paraId="000B120A"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43</w:t>
      </w:r>
      <w:r w:rsidRPr="005D4287">
        <w:rPr>
          <w:rFonts w:ascii="Times New Roman" w:eastAsia="Times New Roman" w:hAnsi="Times New Roman"/>
          <w:sz w:val="24"/>
          <w:szCs w:val="24"/>
        </w:rPr>
        <w:t>.</w:t>
      </w:r>
    </w:p>
    <w:p w14:paraId="43BFBE9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је дужан да студенте са инвалидитетом равноправно укључи у наставно- научни процес на Факулету.</w:t>
      </w:r>
    </w:p>
    <w:p w14:paraId="2E002A4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студената из става 1. овог члана, остварују се у складу са могућностима Факултета а на начин који утврди Веће својом одлуком.</w:t>
      </w:r>
    </w:p>
    <w:p w14:paraId="5762074F" w14:textId="77777777" w:rsidR="000E10D0" w:rsidRPr="005D4287" w:rsidRDefault="000E10D0">
      <w:pPr>
        <w:widowControl w:val="0"/>
        <w:autoSpaceDE w:val="0"/>
        <w:spacing w:after="0" w:line="240" w:lineRule="auto"/>
        <w:ind w:firstLine="708"/>
        <w:rPr>
          <w:rFonts w:ascii="Times New Roman" w:eastAsia="Times New Roman" w:hAnsi="Times New Roman"/>
          <w:b/>
          <w:i/>
          <w:sz w:val="24"/>
          <w:szCs w:val="24"/>
        </w:rPr>
      </w:pPr>
    </w:p>
    <w:p w14:paraId="66BF39AA"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Права и обавезе студената</w:t>
      </w:r>
    </w:p>
    <w:p w14:paraId="5114120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58292B" w:rsidRPr="005D4287">
        <w:rPr>
          <w:rFonts w:ascii="Times New Roman" w:eastAsia="Times New Roman" w:hAnsi="Times New Roman"/>
          <w:sz w:val="24"/>
          <w:szCs w:val="24"/>
        </w:rPr>
        <w:t>4</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0A04D6F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и обавезе студената утврђена су Законом о високом образовању, Статутом</w:t>
      </w:r>
      <w:r w:rsidR="00E67112"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Универзитета и Статутом Факултета.</w:t>
      </w:r>
    </w:p>
    <w:p w14:paraId="76B7603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има право: </w:t>
      </w:r>
    </w:p>
    <w:p w14:paraId="73F36822"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1. на упис, квалитетно школовање и објективно оцењивање, </w:t>
      </w:r>
    </w:p>
    <w:p w14:paraId="5BEEE340"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2. на благовремено и тачно информисање о свим питањима која се односе на</w:t>
      </w:r>
      <w:r w:rsidRPr="005D4287">
        <w:rPr>
          <w:rFonts w:ascii="Times New Roman" w:eastAsia="Times New Roman" w:hAnsi="Times New Roman"/>
          <w:sz w:val="24"/>
          <w:szCs w:val="24"/>
        </w:rPr>
        <w:br/>
        <w:t>студије,</w:t>
      </w:r>
    </w:p>
    <w:p w14:paraId="7690F4A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3. на активно учествовање у доношењу одлука, у складу са законом,</w:t>
      </w:r>
    </w:p>
    <w:p w14:paraId="3207764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4. на самоорганизовање и изражавање сопственог мишљења, </w:t>
      </w:r>
    </w:p>
    <w:p w14:paraId="63523FB6"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5. на повластице које произлазе из статуса студента,</w:t>
      </w:r>
    </w:p>
    <w:p w14:paraId="65631DDA"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6. на подједнако квалитетне услове студија за све студенте, </w:t>
      </w:r>
    </w:p>
    <w:p w14:paraId="267D3440"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7. на образовање на језику националне мањине, у складу са законом, </w:t>
      </w:r>
    </w:p>
    <w:p w14:paraId="2C4A3EF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8. на различитост и заштиту од дискриминације, </w:t>
      </w:r>
    </w:p>
    <w:p w14:paraId="375F2B2E" w14:textId="77777777" w:rsidR="00E67112" w:rsidRPr="005D4287" w:rsidRDefault="00C66AE2" w:rsidP="00E67112">
      <w:pPr>
        <w:widowControl w:val="0"/>
        <w:autoSpaceDE w:val="0"/>
        <w:spacing w:after="0" w:line="240" w:lineRule="auto"/>
        <w:ind w:left="1080" w:hanging="360"/>
        <w:jc w:val="both"/>
        <w:rPr>
          <w:rFonts w:ascii="Times New Roman" w:eastAsia="Times New Roman" w:hAnsi="Times New Roman"/>
          <w:sz w:val="24"/>
          <w:szCs w:val="24"/>
        </w:rPr>
      </w:pPr>
      <w:r w:rsidRPr="005D4287">
        <w:rPr>
          <w:rFonts w:ascii="Times New Roman" w:eastAsia="Times New Roman" w:hAnsi="Times New Roman"/>
          <w:sz w:val="24"/>
          <w:szCs w:val="24"/>
        </w:rPr>
        <w:t>9. да бира и да буде биран у Студентски парламент и друге органе високошколске</w:t>
      </w:r>
      <w:r w:rsidR="00E67112" w:rsidRPr="005D4287">
        <w:rPr>
          <w:rFonts w:ascii="Times New Roman" w:eastAsia="Times New Roman" w:hAnsi="Times New Roman"/>
          <w:sz w:val="24"/>
          <w:szCs w:val="24"/>
        </w:rPr>
        <w:t xml:space="preserve"> у</w:t>
      </w:r>
      <w:r w:rsidRPr="005D4287">
        <w:rPr>
          <w:rFonts w:ascii="Times New Roman" w:eastAsia="Times New Roman" w:hAnsi="Times New Roman"/>
          <w:sz w:val="24"/>
          <w:szCs w:val="24"/>
        </w:rPr>
        <w:t>станове.</w:t>
      </w:r>
    </w:p>
    <w:p w14:paraId="59085130" w14:textId="77777777" w:rsidR="00C66AE2" w:rsidRPr="005D4287" w:rsidRDefault="00C66AE2" w:rsidP="00E6711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је дужан да: </w:t>
      </w:r>
    </w:p>
    <w:p w14:paraId="2F1F713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испуњава наставне и предиспитне обавезе, </w:t>
      </w:r>
    </w:p>
    <w:p w14:paraId="6447D9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поштује општа акта установе, </w:t>
      </w:r>
    </w:p>
    <w:p w14:paraId="337485E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3. поштује права запослених и других студената у високошколској установи,</w:t>
      </w:r>
    </w:p>
    <w:p w14:paraId="184199E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4. учествује у доношењу одлука у складу са законом.</w:t>
      </w:r>
    </w:p>
    <w:p w14:paraId="27BAFCF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има право на жалбу Наставно-научном већу Факултета у складу са</w:t>
      </w:r>
      <w:r w:rsidR="006A68B6"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Статутом</w:t>
      </w:r>
      <w:ins w:id="3" w:author="Windows User" w:date="2022-03-14T14:48:00Z">
        <w:r w:rsidR="00BC2959" w:rsidRPr="005D4287">
          <w:rPr>
            <w:rFonts w:ascii="Times New Roman" w:eastAsia="Times New Roman" w:hAnsi="Times New Roman"/>
            <w:sz w:val="24"/>
            <w:szCs w:val="24"/>
          </w:rPr>
          <w:t>,</w:t>
        </w:r>
      </w:ins>
      <w:r w:rsidRPr="005D4287">
        <w:rPr>
          <w:rFonts w:ascii="Times New Roman" w:eastAsia="Times New Roman" w:hAnsi="Times New Roman"/>
          <w:sz w:val="24"/>
          <w:szCs w:val="24"/>
        </w:rPr>
        <w:t xml:space="preserve"> уколико Факултет прекрши нек</w:t>
      </w:r>
      <w:r w:rsidR="00E67112" w:rsidRPr="005D4287">
        <w:rPr>
          <w:rFonts w:ascii="Times New Roman" w:eastAsia="Times New Roman" w:hAnsi="Times New Roman"/>
          <w:sz w:val="24"/>
          <w:szCs w:val="24"/>
        </w:rPr>
        <w:t>у од обавеза из става 2 тач. 1</w:t>
      </w:r>
      <w:r w:rsidRPr="005D4287">
        <w:rPr>
          <w:rFonts w:ascii="Times New Roman" w:eastAsia="Times New Roman" w:hAnsi="Times New Roman"/>
          <w:sz w:val="24"/>
          <w:szCs w:val="24"/>
        </w:rPr>
        <w:t>–3 овог члана</w:t>
      </w:r>
      <w:r w:rsidR="00192890"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w:t>
      </w:r>
    </w:p>
    <w:p w14:paraId="4B87E187"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36E3E8A9"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60617575"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V ПРАВИЛА СТУДИЈА</w:t>
      </w:r>
    </w:p>
    <w:p w14:paraId="647E22A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45</w:t>
      </w:r>
      <w:r w:rsidRPr="005D4287">
        <w:rPr>
          <w:rFonts w:ascii="Times New Roman" w:eastAsia="Times New Roman" w:hAnsi="Times New Roman"/>
          <w:sz w:val="24"/>
          <w:szCs w:val="24"/>
        </w:rPr>
        <w:t>.</w:t>
      </w:r>
    </w:p>
    <w:p w14:paraId="5604566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При упису сваке школске године студент се опредељује за предмете из студијског програма. Студијским програмом се прописује који су предмети обавезни за одређену годину студирања. </w:t>
      </w:r>
    </w:p>
    <w:p w14:paraId="7F72AEC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се финансира из буџета опредељује се за онолико предмета колико је потребно да се оствари најмање 60 ЕСПБ бодова, осим ако му је до краја студијског програма остало мање од 60 ЕСПБ бодова. </w:t>
      </w:r>
    </w:p>
    <w:p w14:paraId="6DA8564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се сам финансира опредељује се, у складу са студијским програмом, за онолико предмета колико је потребно да се оствари најмање 37 ЕСПБ бодова осим ако му је до краја студијског програма остало мање од 37 ЕСПБ бодова. Студент који се сам финансира плаћа део школарине обрачунат према предметима за које се определио. </w:t>
      </w:r>
    </w:p>
    <w:p w14:paraId="6E027BA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студира уз рад при упису одговарајуће године студија опредељује се, у складу са студијским програмом, за онолико предмета колико је потребно да се оствари најмање 30 ЕСПБ бодова, осим ако му је до краја студијског програма остало мање од 30 ЕСПБ бодова. </w:t>
      </w:r>
    </w:p>
    <w:p w14:paraId="704E360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Полагањем испита студент стиче одређени број ЕСПБ бодова у складу са студијским програмом. </w:t>
      </w:r>
    </w:p>
    <w:p w14:paraId="037C1A64" w14:textId="77777777" w:rsidR="00BC2959"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који не положи испит из обавезног предмета до почетка наредне школске године</w:t>
      </w:r>
      <w:r w:rsidR="00BC2959"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односно семестра у коме се предмет слуша, уписује исти предмет.</w:t>
      </w:r>
    </w:p>
    <w:p w14:paraId="4B0D3270" w14:textId="30450A5D"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не положи изборни предмет, може поново уписати исти, или се определити за други изборни предмет. </w:t>
      </w:r>
    </w:p>
    <w:p w14:paraId="5454D0C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Студијским програмом може бити условљено опредељивање студента за одређени предмет претходно положеним испитима из једног или више предмета из </w:t>
      </w:r>
      <w:r w:rsidRPr="005D4287">
        <w:rPr>
          <w:rFonts w:ascii="Times New Roman" w:eastAsia="Times New Roman" w:hAnsi="Times New Roman"/>
          <w:sz w:val="24"/>
          <w:szCs w:val="24"/>
        </w:rPr>
        <w:lastRenderedPageBreak/>
        <w:t>студијског програма.</w:t>
      </w:r>
    </w:p>
    <w:p w14:paraId="54DB015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0CF61A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46</w:t>
      </w:r>
      <w:r w:rsidRPr="005D4287">
        <w:rPr>
          <w:rFonts w:ascii="Times New Roman" w:eastAsia="Times New Roman" w:hAnsi="Times New Roman"/>
          <w:sz w:val="24"/>
          <w:szCs w:val="24"/>
        </w:rPr>
        <w:t>.</w:t>
      </w:r>
    </w:p>
    <w:p w14:paraId="5EE18DC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по сопственом избору, слушати и полагати предмет из aкредитованог студијског програма са других департмана Филозофског факултета.</w:t>
      </w:r>
    </w:p>
    <w:p w14:paraId="0E098E0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Број ЕСПБ бодова остварен на овај начин не улази у укупан број бодова остварених на студијском програму који је студент уписао на Филозофском факултету у Нишу и на основу кога се врши рангирање студената за остваривање статуса буџетског студента.</w:t>
      </w:r>
    </w:p>
    <w:p w14:paraId="1F9A378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Оцена коју студент оствари на испиту на овако изабраном предмету не улази у просечну оцену у току студија.</w:t>
      </w:r>
    </w:p>
    <w:p w14:paraId="7A50E4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Додатак дипломи садржи број ЕСПБ бодова остварен полагањем предмета из става 1 овог члана.</w:t>
      </w:r>
    </w:p>
    <w:p w14:paraId="0C4C6E4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B304F52"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Статус студента</w:t>
      </w:r>
    </w:p>
    <w:p w14:paraId="375FE45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47</w:t>
      </w:r>
      <w:r w:rsidRPr="005D4287">
        <w:rPr>
          <w:rFonts w:ascii="Times New Roman" w:eastAsia="Times New Roman" w:hAnsi="Times New Roman"/>
          <w:sz w:val="24"/>
          <w:szCs w:val="24"/>
        </w:rPr>
        <w:t>.</w:t>
      </w:r>
    </w:p>
    <w:p w14:paraId="74C7B8A4"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Статус буџетског студента у првој години студија има студент који је у прву годину уписан у том статусу на основу кон</w:t>
      </w:r>
      <w:r w:rsidR="00BC2959" w:rsidRPr="005D4287">
        <w:rPr>
          <w:rFonts w:ascii="Times New Roman" w:hAnsi="Times New Roman"/>
          <w:sz w:val="24"/>
          <w:szCs w:val="24"/>
          <w:lang w:val="ru-RU"/>
        </w:rPr>
        <w:t>к</w:t>
      </w:r>
      <w:r w:rsidRPr="005D4287">
        <w:rPr>
          <w:rFonts w:ascii="Times New Roman" w:hAnsi="Times New Roman"/>
          <w:sz w:val="24"/>
          <w:szCs w:val="24"/>
          <w:lang w:val="ru-RU"/>
        </w:rPr>
        <w:t>урса.</w:t>
      </w:r>
    </w:p>
    <w:p w14:paraId="2D036005" w14:textId="77777777" w:rsidR="00F4618A" w:rsidRPr="005D4287" w:rsidRDefault="00F4618A" w:rsidP="00F4618A">
      <w:pPr>
        <w:spacing w:after="0" w:line="240" w:lineRule="auto"/>
        <w:ind w:firstLine="720"/>
        <w:jc w:val="both"/>
        <w:rPr>
          <w:rFonts w:ascii="Times New Roman" w:hAnsi="Times New Roman"/>
          <w:sz w:val="24"/>
          <w:szCs w:val="24"/>
          <w:lang w:val="ru-RU"/>
        </w:rPr>
      </w:pPr>
      <w:bookmarkStart w:id="4" w:name="str_99"/>
      <w:bookmarkEnd w:id="4"/>
      <w:r w:rsidRPr="005D4287">
        <w:rPr>
          <w:rFonts w:ascii="Times New Roman" w:hAnsi="Times New Roman"/>
          <w:sz w:val="24"/>
          <w:szCs w:val="24"/>
          <w:lang w:val="ru-RU"/>
        </w:rPr>
        <w:t xml:space="preserve">У другој и наредним годинама студија студент остварује статус буџетског студента ако у текућој школској години оствари </w:t>
      </w:r>
      <w:r w:rsidR="00BC2959" w:rsidRPr="005D4287">
        <w:rPr>
          <w:rFonts w:ascii="Times New Roman" w:hAnsi="Times New Roman"/>
          <w:sz w:val="24"/>
          <w:szCs w:val="24"/>
          <w:lang w:val="ru-RU"/>
        </w:rPr>
        <w:t xml:space="preserve">најмање </w:t>
      </w:r>
      <w:r w:rsidRPr="005D4287">
        <w:rPr>
          <w:rFonts w:ascii="Times New Roman" w:hAnsi="Times New Roman"/>
          <w:sz w:val="24"/>
          <w:szCs w:val="24"/>
          <w:lang w:val="ru-RU"/>
        </w:rPr>
        <w:t>48 ЕСПБ бодова и ако се рангира у оквиру укупног броја студената чије се студије финансирају из буџета.</w:t>
      </w:r>
    </w:p>
    <w:p w14:paraId="75875DC7" w14:textId="05708549"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 xml:space="preserve">Рангирање студената за упис у наредну годину студија у статусу студента који се финансирају из буџета обухвата студенте уписане исте школске године на одређени студијски програм, а врши се полазећи од броја остварених ЕСПБ бодова, </w:t>
      </w:r>
      <w:r w:rsidR="00BC2959" w:rsidRPr="005D4287">
        <w:rPr>
          <w:rFonts w:ascii="Times New Roman" w:hAnsi="Times New Roman"/>
          <w:sz w:val="24"/>
          <w:szCs w:val="24"/>
          <w:lang w:val="ru-RU"/>
        </w:rPr>
        <w:t xml:space="preserve">укупног броја </w:t>
      </w:r>
      <w:r w:rsidRPr="005D4287">
        <w:rPr>
          <w:rFonts w:ascii="Times New Roman" w:hAnsi="Times New Roman"/>
          <w:sz w:val="24"/>
          <w:szCs w:val="24"/>
          <w:lang w:val="ru-RU"/>
        </w:rPr>
        <w:t xml:space="preserve">година </w:t>
      </w:r>
      <w:r w:rsidR="00BC2959" w:rsidRPr="005D4287">
        <w:rPr>
          <w:rFonts w:ascii="Times New Roman" w:hAnsi="Times New Roman"/>
          <w:sz w:val="24"/>
          <w:szCs w:val="24"/>
          <w:lang w:val="ru-RU"/>
        </w:rPr>
        <w:t xml:space="preserve">студирања </w:t>
      </w:r>
      <w:r w:rsidRPr="005D4287">
        <w:rPr>
          <w:rFonts w:ascii="Times New Roman" w:hAnsi="Times New Roman"/>
          <w:sz w:val="24"/>
          <w:szCs w:val="24"/>
          <w:lang w:val="ru-RU"/>
        </w:rPr>
        <w:t xml:space="preserve">и постигнутог успеха у </w:t>
      </w:r>
      <w:r w:rsidR="00BC2959" w:rsidRPr="005D4287">
        <w:rPr>
          <w:rFonts w:ascii="Times New Roman" w:hAnsi="Times New Roman"/>
          <w:sz w:val="24"/>
          <w:szCs w:val="24"/>
          <w:lang w:val="ru-RU"/>
        </w:rPr>
        <w:t xml:space="preserve">савладавању </w:t>
      </w:r>
      <w:r w:rsidRPr="005D4287">
        <w:rPr>
          <w:rFonts w:ascii="Times New Roman" w:hAnsi="Times New Roman"/>
          <w:sz w:val="24"/>
          <w:szCs w:val="24"/>
          <w:lang w:val="ru-RU"/>
        </w:rPr>
        <w:t xml:space="preserve">студијског програма, на начин и по поступку </w:t>
      </w:r>
      <w:r w:rsidR="00BC2959" w:rsidRPr="005D4287">
        <w:rPr>
          <w:rFonts w:ascii="Times New Roman" w:hAnsi="Times New Roman"/>
          <w:sz w:val="24"/>
          <w:szCs w:val="24"/>
          <w:lang w:val="ru-RU"/>
        </w:rPr>
        <w:t xml:space="preserve">утврђеном </w:t>
      </w:r>
      <w:r w:rsidRPr="005D4287">
        <w:rPr>
          <w:rFonts w:ascii="Times New Roman" w:hAnsi="Times New Roman"/>
          <w:sz w:val="24"/>
          <w:szCs w:val="24"/>
          <w:lang w:val="ru-RU"/>
        </w:rPr>
        <w:t xml:space="preserve">правилником Факултета. </w:t>
      </w:r>
    </w:p>
    <w:p w14:paraId="6525A3CF"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не оствари право из става 1 овог члана у наредној школској години наставља студије у статусу студента који се сам финансира.</w:t>
      </w:r>
    </w:p>
    <w:p w14:paraId="700A3A9A"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се финансира из буџета може у том статусу да има уписан само један студијски програм на истом нивоу студија.</w:t>
      </w:r>
      <w:bookmarkStart w:id="5" w:name="str_100"/>
      <w:bookmarkStart w:id="6" w:name="str_102"/>
      <w:bookmarkEnd w:id="5"/>
      <w:bookmarkEnd w:id="6"/>
    </w:p>
    <w:p w14:paraId="53771031"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у последњој години студија има статус студента који се финансира из буџета, задржава право да се финансира из буџета најдуже годину дана по истеку редовног трајања студија.</w:t>
      </w:r>
    </w:p>
    <w:p w14:paraId="19B51786"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Студенти са инвалидидтетом и студенти уписани по афирмативној мери који у текућој школској години остваре 36 ЕСПБ бодова</w:t>
      </w:r>
      <w:r w:rsidR="00BC2959" w:rsidRPr="005D4287">
        <w:rPr>
          <w:rFonts w:ascii="Times New Roman" w:hAnsi="Times New Roman"/>
          <w:sz w:val="24"/>
          <w:szCs w:val="24"/>
          <w:lang w:val="ru-RU"/>
        </w:rPr>
        <w:t>,</w:t>
      </w:r>
      <w:r w:rsidRPr="005D4287">
        <w:rPr>
          <w:rFonts w:ascii="Times New Roman" w:hAnsi="Times New Roman"/>
          <w:sz w:val="24"/>
          <w:szCs w:val="24"/>
          <w:lang w:val="ru-RU"/>
        </w:rPr>
        <w:t xml:space="preserve"> имају право да се у наредној школској години финансирају из буџета.</w:t>
      </w:r>
    </w:p>
    <w:p w14:paraId="53541C7C" w14:textId="77777777" w:rsidR="00C66AE2" w:rsidRPr="005D4287" w:rsidRDefault="00C66AE2" w:rsidP="005613E0">
      <w:pPr>
        <w:widowControl w:val="0"/>
        <w:autoSpaceDE w:val="0"/>
        <w:spacing w:after="0" w:line="240" w:lineRule="auto"/>
        <w:ind w:firstLine="708"/>
        <w:jc w:val="both"/>
      </w:pPr>
    </w:p>
    <w:p w14:paraId="5CD5B2B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t xml:space="preserve">Члан </w:t>
      </w:r>
      <w:r w:rsidR="002C0F23" w:rsidRPr="005D4287">
        <w:rPr>
          <w:rFonts w:ascii="Times New Roman" w:eastAsia="Times New Roman" w:hAnsi="Times New Roman"/>
          <w:strike/>
          <w:sz w:val="24"/>
          <w:szCs w:val="24"/>
        </w:rPr>
        <w:t>4</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0D35DF04" w14:textId="77777777" w:rsidR="00C66AE2" w:rsidRPr="005D4287" w:rsidRDefault="00C66AE2">
      <w:pPr>
        <w:pStyle w:val="BodyText"/>
        <w:kinsoku w:val="0"/>
        <w:overflowPunct w:val="0"/>
        <w:ind w:left="838" w:firstLine="0"/>
        <w:jc w:val="both"/>
      </w:pPr>
      <w:r w:rsidRPr="005D4287">
        <w:rPr>
          <w:spacing w:val="-1"/>
          <w:sz w:val="24"/>
        </w:rPr>
        <w:t>Статус</w:t>
      </w:r>
      <w:r w:rsidR="00E67112" w:rsidRPr="005D4287">
        <w:rPr>
          <w:spacing w:val="-1"/>
          <w:sz w:val="24"/>
        </w:rPr>
        <w:t xml:space="preserve"> </w:t>
      </w:r>
      <w:r w:rsidRPr="005D4287">
        <w:rPr>
          <w:spacing w:val="-1"/>
          <w:sz w:val="24"/>
        </w:rPr>
        <w:t>самофинансирајућег</w:t>
      </w:r>
      <w:r w:rsidR="00E67112" w:rsidRPr="005D4287">
        <w:rPr>
          <w:spacing w:val="-1"/>
          <w:sz w:val="24"/>
        </w:rPr>
        <w:t xml:space="preserve"> </w:t>
      </w:r>
      <w:r w:rsidRPr="005D4287">
        <w:rPr>
          <w:spacing w:val="-1"/>
          <w:sz w:val="24"/>
        </w:rPr>
        <w:t>студента</w:t>
      </w:r>
      <w:r w:rsidR="00E67112" w:rsidRPr="005D4287">
        <w:rPr>
          <w:spacing w:val="-1"/>
          <w:sz w:val="24"/>
        </w:rPr>
        <w:t xml:space="preserve"> </w:t>
      </w:r>
      <w:r w:rsidRPr="005D4287">
        <w:rPr>
          <w:spacing w:val="-1"/>
          <w:sz w:val="24"/>
        </w:rPr>
        <w:t>има</w:t>
      </w:r>
      <w:r w:rsidR="00E67112" w:rsidRPr="005D4287">
        <w:rPr>
          <w:spacing w:val="-1"/>
          <w:sz w:val="24"/>
        </w:rPr>
        <w:t xml:space="preserve"> </w:t>
      </w:r>
      <w:r w:rsidRPr="005D4287">
        <w:rPr>
          <w:spacing w:val="-1"/>
          <w:sz w:val="24"/>
        </w:rPr>
        <w:t>студент:</w:t>
      </w:r>
    </w:p>
    <w:p w14:paraId="66B94955" w14:textId="77777777" w:rsidR="00C66AE2" w:rsidRPr="005D4287" w:rsidRDefault="00C66AE2">
      <w:pPr>
        <w:pStyle w:val="BodyText"/>
        <w:numPr>
          <w:ilvl w:val="0"/>
          <w:numId w:val="2"/>
        </w:numPr>
        <w:tabs>
          <w:tab w:val="left" w:pos="1122"/>
        </w:tabs>
        <w:kinsoku w:val="0"/>
        <w:overflowPunct w:val="0"/>
        <w:ind w:right="113" w:firstLine="720"/>
        <w:jc w:val="both"/>
      </w:pPr>
      <w:r w:rsidRPr="005D4287">
        <w:rPr>
          <w:spacing w:val="-1"/>
          <w:sz w:val="24"/>
        </w:rPr>
        <w:t>уписан</w:t>
      </w:r>
      <w:r w:rsidR="00E67112" w:rsidRPr="005D4287">
        <w:rPr>
          <w:spacing w:val="-1"/>
          <w:sz w:val="24"/>
        </w:rPr>
        <w:t xml:space="preserve"> </w:t>
      </w:r>
      <w:r w:rsidRPr="005D4287">
        <w:rPr>
          <w:sz w:val="24"/>
        </w:rPr>
        <w:t>на</w:t>
      </w:r>
      <w:r w:rsidR="00E67112" w:rsidRPr="005D4287">
        <w:rPr>
          <w:sz w:val="24"/>
        </w:rPr>
        <w:t xml:space="preserve"> </w:t>
      </w:r>
      <w:r w:rsidRPr="005D4287">
        <w:rPr>
          <w:spacing w:val="-1"/>
          <w:sz w:val="24"/>
        </w:rPr>
        <w:t>студије</w:t>
      </w:r>
      <w:r w:rsidR="00E67112" w:rsidRPr="005D4287">
        <w:rPr>
          <w:spacing w:val="-1"/>
          <w:sz w:val="24"/>
        </w:rPr>
        <w:t xml:space="preserve"> </w:t>
      </w:r>
      <w:r w:rsidRPr="005D4287">
        <w:rPr>
          <w:spacing w:val="-2"/>
          <w:sz w:val="24"/>
        </w:rPr>
        <w:t>прве</w:t>
      </w:r>
      <w:r w:rsidR="00E67112" w:rsidRPr="005D4287">
        <w:rPr>
          <w:spacing w:val="-2"/>
          <w:sz w:val="24"/>
        </w:rPr>
        <w:t xml:space="preserve"> </w:t>
      </w:r>
      <w:r w:rsidRPr="005D4287">
        <w:rPr>
          <w:sz w:val="24"/>
        </w:rPr>
        <w:t>године</w:t>
      </w:r>
      <w:r w:rsidR="00E67112" w:rsidRPr="005D4287">
        <w:rPr>
          <w:sz w:val="24"/>
        </w:rPr>
        <w:t xml:space="preserve"> </w:t>
      </w:r>
      <w:r w:rsidRPr="005D4287">
        <w:rPr>
          <w:spacing w:val="-1"/>
          <w:sz w:val="24"/>
        </w:rPr>
        <w:t>првог</w:t>
      </w:r>
      <w:r w:rsidR="00E67112" w:rsidRPr="005D4287">
        <w:rPr>
          <w:spacing w:val="-1"/>
          <w:sz w:val="24"/>
        </w:rPr>
        <w:t xml:space="preserve"> </w:t>
      </w:r>
      <w:r w:rsidRPr="005D4287">
        <w:rPr>
          <w:spacing w:val="-1"/>
          <w:sz w:val="24"/>
        </w:rPr>
        <w:t>степена</w:t>
      </w:r>
      <w:r w:rsidR="00E67112" w:rsidRPr="005D4287">
        <w:rPr>
          <w:spacing w:val="-1"/>
          <w:sz w:val="24"/>
        </w:rPr>
        <w:t xml:space="preserve"> студија</w:t>
      </w:r>
      <w:r w:rsidRPr="005D4287">
        <w:rPr>
          <w:spacing w:val="-1"/>
          <w:sz w:val="24"/>
        </w:rPr>
        <w:t>,</w:t>
      </w:r>
      <w:r w:rsidR="00E67112" w:rsidRPr="005D4287">
        <w:rPr>
          <w:spacing w:val="-1"/>
          <w:sz w:val="24"/>
        </w:rPr>
        <w:t xml:space="preserve"> </w:t>
      </w:r>
      <w:r w:rsidRPr="005D4287">
        <w:rPr>
          <w:sz w:val="24"/>
        </w:rPr>
        <w:t>рангиран</w:t>
      </w:r>
      <w:r w:rsidR="00E67112" w:rsidRPr="005D4287">
        <w:rPr>
          <w:sz w:val="24"/>
        </w:rPr>
        <w:t xml:space="preserve"> </w:t>
      </w:r>
      <w:r w:rsidRPr="005D4287">
        <w:rPr>
          <w:spacing w:val="-2"/>
          <w:sz w:val="24"/>
        </w:rPr>
        <w:t>на</w:t>
      </w:r>
      <w:r w:rsidR="00E67112" w:rsidRPr="005D4287">
        <w:rPr>
          <w:spacing w:val="-2"/>
          <w:sz w:val="24"/>
        </w:rPr>
        <w:t xml:space="preserve"> </w:t>
      </w:r>
      <w:r w:rsidRPr="005D4287">
        <w:rPr>
          <w:spacing w:val="-1"/>
          <w:sz w:val="24"/>
        </w:rPr>
        <w:t>конкурсу</w:t>
      </w:r>
      <w:r w:rsidR="00E67112" w:rsidRPr="005D4287">
        <w:rPr>
          <w:spacing w:val="-1"/>
          <w:sz w:val="24"/>
        </w:rPr>
        <w:t xml:space="preserve"> </w:t>
      </w:r>
      <w:r w:rsidRPr="005D4287">
        <w:rPr>
          <w:spacing w:val="-1"/>
          <w:sz w:val="24"/>
        </w:rPr>
        <w:t>за</w:t>
      </w:r>
      <w:r w:rsidR="00E67112" w:rsidRPr="005D4287">
        <w:rPr>
          <w:spacing w:val="-1"/>
          <w:sz w:val="24"/>
        </w:rPr>
        <w:t xml:space="preserve"> </w:t>
      </w:r>
      <w:r w:rsidRPr="005D4287">
        <w:rPr>
          <w:spacing w:val="-2"/>
          <w:sz w:val="24"/>
        </w:rPr>
        <w:t>упис</w:t>
      </w:r>
      <w:r w:rsidR="00E67112" w:rsidRPr="005D4287">
        <w:rPr>
          <w:spacing w:val="-2"/>
          <w:sz w:val="24"/>
        </w:rPr>
        <w:t xml:space="preserve"> </w:t>
      </w:r>
      <w:r w:rsidRPr="005D4287">
        <w:rPr>
          <w:sz w:val="24"/>
        </w:rPr>
        <w:t>као</w:t>
      </w:r>
      <w:r w:rsidR="00E67112" w:rsidRPr="005D4287">
        <w:rPr>
          <w:sz w:val="24"/>
        </w:rPr>
        <w:t xml:space="preserve"> </w:t>
      </w:r>
      <w:r w:rsidRPr="005D4287">
        <w:rPr>
          <w:spacing w:val="-1"/>
          <w:sz w:val="24"/>
        </w:rPr>
        <w:t>такав,</w:t>
      </w:r>
      <w:r w:rsidRPr="005D4287">
        <w:rPr>
          <w:sz w:val="24"/>
        </w:rPr>
        <w:t xml:space="preserve"> у</w:t>
      </w:r>
      <w:r w:rsidR="00E67112" w:rsidRPr="005D4287">
        <w:rPr>
          <w:sz w:val="24"/>
        </w:rPr>
        <w:t xml:space="preserve"> </w:t>
      </w:r>
      <w:r w:rsidRPr="005D4287">
        <w:rPr>
          <w:spacing w:val="-1"/>
          <w:sz w:val="24"/>
        </w:rPr>
        <w:t>школској</w:t>
      </w:r>
      <w:r w:rsidR="00E67112" w:rsidRPr="005D4287">
        <w:rPr>
          <w:spacing w:val="-1"/>
          <w:sz w:val="24"/>
        </w:rPr>
        <w:t xml:space="preserve"> </w:t>
      </w:r>
      <w:r w:rsidRPr="005D4287">
        <w:rPr>
          <w:spacing w:val="-1"/>
          <w:sz w:val="24"/>
        </w:rPr>
        <w:t>години</w:t>
      </w:r>
      <w:r w:rsidR="00E67112" w:rsidRPr="005D4287">
        <w:rPr>
          <w:spacing w:val="-1"/>
          <w:sz w:val="24"/>
        </w:rPr>
        <w:t xml:space="preserve"> </w:t>
      </w:r>
      <w:r w:rsidRPr="005D4287">
        <w:rPr>
          <w:spacing w:val="-1"/>
          <w:sz w:val="24"/>
        </w:rPr>
        <w:t>за</w:t>
      </w:r>
      <w:r w:rsidRPr="005D4287">
        <w:rPr>
          <w:sz w:val="24"/>
        </w:rPr>
        <w:t xml:space="preserve"> коју</w:t>
      </w:r>
      <w:r w:rsidR="00E67112" w:rsidRPr="005D4287">
        <w:rPr>
          <w:sz w:val="24"/>
        </w:rPr>
        <w:t xml:space="preserve"> </w:t>
      </w:r>
      <w:r w:rsidRPr="005D4287">
        <w:rPr>
          <w:spacing w:val="1"/>
          <w:sz w:val="24"/>
        </w:rPr>
        <w:t>је</w:t>
      </w:r>
      <w:r w:rsidR="00E67112" w:rsidRPr="005D4287">
        <w:rPr>
          <w:spacing w:val="1"/>
          <w:sz w:val="24"/>
        </w:rPr>
        <w:t xml:space="preserve"> </w:t>
      </w:r>
      <w:r w:rsidRPr="005D4287">
        <w:rPr>
          <w:spacing w:val="-1"/>
          <w:sz w:val="24"/>
        </w:rPr>
        <w:t>уписан</w:t>
      </w:r>
      <w:r w:rsidR="00E67112" w:rsidRPr="005D4287">
        <w:rPr>
          <w:spacing w:val="-1"/>
          <w:sz w:val="24"/>
        </w:rPr>
        <w:t xml:space="preserve"> </w:t>
      </w:r>
      <w:r w:rsidRPr="005D4287">
        <w:rPr>
          <w:spacing w:val="-1"/>
          <w:sz w:val="24"/>
        </w:rPr>
        <w:t>по</w:t>
      </w:r>
      <w:r w:rsidR="00E67112" w:rsidRPr="005D4287">
        <w:rPr>
          <w:spacing w:val="-1"/>
          <w:sz w:val="24"/>
        </w:rPr>
        <w:t xml:space="preserve"> </w:t>
      </w:r>
      <w:r w:rsidRPr="005D4287">
        <w:rPr>
          <w:spacing w:val="-1"/>
          <w:sz w:val="24"/>
        </w:rPr>
        <w:t>конкурсу;</w:t>
      </w:r>
    </w:p>
    <w:p w14:paraId="6D3F3A83" w14:textId="77777777" w:rsidR="00C66AE2" w:rsidRPr="005D4287" w:rsidRDefault="00C66AE2">
      <w:pPr>
        <w:pStyle w:val="BodyText"/>
        <w:numPr>
          <w:ilvl w:val="0"/>
          <w:numId w:val="2"/>
        </w:numPr>
        <w:tabs>
          <w:tab w:val="left" w:pos="1113"/>
        </w:tabs>
        <w:kinsoku w:val="0"/>
        <w:overflowPunct w:val="0"/>
        <w:ind w:right="115" w:firstLine="720"/>
        <w:jc w:val="both"/>
      </w:pPr>
      <w:r w:rsidRPr="005D4287">
        <w:rPr>
          <w:spacing w:val="-1"/>
          <w:sz w:val="24"/>
        </w:rPr>
        <w:t>уписан</w:t>
      </w:r>
      <w:r w:rsidR="00E67112" w:rsidRPr="005D4287">
        <w:rPr>
          <w:spacing w:val="-1"/>
          <w:sz w:val="24"/>
        </w:rPr>
        <w:t xml:space="preserve">  </w:t>
      </w:r>
      <w:r w:rsidRPr="005D4287">
        <w:rPr>
          <w:sz w:val="24"/>
        </w:rPr>
        <w:t>у</w:t>
      </w:r>
      <w:r w:rsidR="00E67112" w:rsidRPr="005D4287">
        <w:rPr>
          <w:sz w:val="24"/>
        </w:rPr>
        <w:t xml:space="preserve"> </w:t>
      </w:r>
      <w:r w:rsidRPr="005D4287">
        <w:rPr>
          <w:spacing w:val="-1"/>
          <w:sz w:val="24"/>
        </w:rPr>
        <w:t>другу,</w:t>
      </w:r>
      <w:r w:rsidR="00E67112" w:rsidRPr="005D4287">
        <w:rPr>
          <w:spacing w:val="-1"/>
          <w:sz w:val="24"/>
        </w:rPr>
        <w:t xml:space="preserve"> </w:t>
      </w:r>
      <w:r w:rsidRPr="005D4287">
        <w:rPr>
          <w:spacing w:val="-1"/>
          <w:sz w:val="24"/>
        </w:rPr>
        <w:t>односно</w:t>
      </w:r>
      <w:r w:rsidR="00E67112" w:rsidRPr="005D4287">
        <w:rPr>
          <w:spacing w:val="-1"/>
          <w:sz w:val="24"/>
        </w:rPr>
        <w:t xml:space="preserve"> </w:t>
      </w:r>
      <w:r w:rsidRPr="005D4287">
        <w:rPr>
          <w:sz w:val="24"/>
        </w:rPr>
        <w:t>било</w:t>
      </w:r>
      <w:r w:rsidR="00E67112" w:rsidRPr="005D4287">
        <w:rPr>
          <w:sz w:val="24"/>
        </w:rPr>
        <w:t xml:space="preserve"> </w:t>
      </w:r>
      <w:r w:rsidRPr="005D4287">
        <w:rPr>
          <w:sz w:val="24"/>
        </w:rPr>
        <w:t>коју</w:t>
      </w:r>
      <w:r w:rsidR="00E67112" w:rsidRPr="005D4287">
        <w:rPr>
          <w:sz w:val="24"/>
        </w:rPr>
        <w:t xml:space="preserve"> </w:t>
      </w:r>
      <w:r w:rsidRPr="005D4287">
        <w:rPr>
          <w:spacing w:val="-1"/>
          <w:sz w:val="24"/>
        </w:rPr>
        <w:t>наредну</w:t>
      </w:r>
      <w:r w:rsidR="00E67112" w:rsidRPr="005D4287">
        <w:rPr>
          <w:spacing w:val="-1"/>
          <w:sz w:val="24"/>
        </w:rPr>
        <w:t xml:space="preserve"> </w:t>
      </w:r>
      <w:r w:rsidRPr="005D4287">
        <w:rPr>
          <w:spacing w:val="-1"/>
          <w:sz w:val="24"/>
        </w:rPr>
        <w:t>годину,</w:t>
      </w:r>
      <w:r w:rsidR="00E67112" w:rsidRPr="005D4287">
        <w:rPr>
          <w:spacing w:val="-1"/>
          <w:sz w:val="24"/>
        </w:rPr>
        <w:t xml:space="preserve"> </w:t>
      </w:r>
      <w:r w:rsidRPr="005D4287">
        <w:rPr>
          <w:spacing w:val="1"/>
          <w:sz w:val="24"/>
        </w:rPr>
        <w:t>који</w:t>
      </w:r>
      <w:r w:rsidR="00E67112" w:rsidRPr="005D4287">
        <w:rPr>
          <w:spacing w:val="1"/>
          <w:sz w:val="24"/>
        </w:rPr>
        <w:t xml:space="preserve"> </w:t>
      </w:r>
      <w:r w:rsidRPr="005D4287">
        <w:rPr>
          <w:sz w:val="24"/>
        </w:rPr>
        <w:t>је</w:t>
      </w:r>
      <w:r w:rsidR="00E67112" w:rsidRPr="005D4287">
        <w:rPr>
          <w:sz w:val="24"/>
        </w:rPr>
        <w:t xml:space="preserve"> </w:t>
      </w:r>
      <w:r w:rsidRPr="005D4287">
        <w:rPr>
          <w:sz w:val="24"/>
        </w:rPr>
        <w:t>у</w:t>
      </w:r>
      <w:r w:rsidR="00E67112" w:rsidRPr="005D4287">
        <w:rPr>
          <w:sz w:val="24"/>
        </w:rPr>
        <w:t xml:space="preserve"> </w:t>
      </w:r>
      <w:r w:rsidRPr="005D4287">
        <w:rPr>
          <w:spacing w:val="-1"/>
          <w:sz w:val="24"/>
        </w:rPr>
        <w:t>претходној</w:t>
      </w:r>
      <w:r w:rsidR="00E67112" w:rsidRPr="005D4287">
        <w:rPr>
          <w:spacing w:val="-1"/>
          <w:sz w:val="24"/>
        </w:rPr>
        <w:t xml:space="preserve"> </w:t>
      </w:r>
      <w:r w:rsidRPr="005D4287">
        <w:rPr>
          <w:spacing w:val="-1"/>
          <w:sz w:val="24"/>
        </w:rPr>
        <w:t>школској</w:t>
      </w:r>
      <w:r w:rsidR="00E67112" w:rsidRPr="005D4287">
        <w:rPr>
          <w:spacing w:val="-1"/>
          <w:sz w:val="24"/>
        </w:rPr>
        <w:t xml:space="preserve"> </w:t>
      </w:r>
      <w:r w:rsidRPr="005D4287">
        <w:rPr>
          <w:spacing w:val="-1"/>
          <w:sz w:val="24"/>
        </w:rPr>
        <w:t>години,</w:t>
      </w:r>
      <w:r w:rsidR="00E67112" w:rsidRPr="005D4287">
        <w:rPr>
          <w:spacing w:val="-1"/>
          <w:sz w:val="24"/>
        </w:rPr>
        <w:t xml:space="preserve"> </w:t>
      </w:r>
      <w:r w:rsidRPr="005D4287">
        <w:rPr>
          <w:spacing w:val="-1"/>
          <w:sz w:val="24"/>
        </w:rPr>
        <w:t>као</w:t>
      </w:r>
      <w:r w:rsidR="00E67112" w:rsidRPr="005D4287">
        <w:rPr>
          <w:spacing w:val="-1"/>
          <w:sz w:val="24"/>
        </w:rPr>
        <w:t xml:space="preserve"> </w:t>
      </w:r>
      <w:r w:rsidRPr="005D4287">
        <w:rPr>
          <w:spacing w:val="-1"/>
          <w:sz w:val="24"/>
        </w:rPr>
        <w:t>самофинансирајући</w:t>
      </w:r>
      <w:r w:rsidR="00E67112" w:rsidRPr="005D4287">
        <w:rPr>
          <w:spacing w:val="-1"/>
          <w:sz w:val="24"/>
        </w:rPr>
        <w:t xml:space="preserve"> </w:t>
      </w:r>
      <w:r w:rsidRPr="005D4287">
        <w:rPr>
          <w:spacing w:val="-1"/>
          <w:sz w:val="24"/>
        </w:rPr>
        <w:t>студент,</w:t>
      </w:r>
      <w:r w:rsidR="00E67112" w:rsidRPr="005D4287">
        <w:rPr>
          <w:spacing w:val="-1"/>
          <w:sz w:val="24"/>
        </w:rPr>
        <w:t xml:space="preserve"> </w:t>
      </w:r>
      <w:r w:rsidRPr="005D4287">
        <w:rPr>
          <w:spacing w:val="-1"/>
          <w:sz w:val="24"/>
        </w:rPr>
        <w:t>остварио</w:t>
      </w:r>
      <w:r w:rsidR="00E67112" w:rsidRPr="005D4287">
        <w:rPr>
          <w:spacing w:val="-1"/>
          <w:sz w:val="24"/>
        </w:rPr>
        <w:t xml:space="preserve"> </w:t>
      </w:r>
      <w:r w:rsidRPr="005D4287">
        <w:rPr>
          <w:spacing w:val="-1"/>
          <w:sz w:val="24"/>
        </w:rPr>
        <w:t>најмање</w:t>
      </w:r>
      <w:r w:rsidR="00E67112" w:rsidRPr="005D4287">
        <w:rPr>
          <w:spacing w:val="-1"/>
          <w:sz w:val="24"/>
        </w:rPr>
        <w:t xml:space="preserve"> </w:t>
      </w:r>
      <w:r w:rsidRPr="005D4287">
        <w:rPr>
          <w:spacing w:val="-2"/>
          <w:sz w:val="24"/>
        </w:rPr>
        <w:t>37</w:t>
      </w:r>
      <w:r w:rsidR="00E67112" w:rsidRPr="005D4287">
        <w:rPr>
          <w:spacing w:val="-2"/>
          <w:sz w:val="24"/>
        </w:rPr>
        <w:t xml:space="preserve"> </w:t>
      </w:r>
      <w:r w:rsidRPr="005D4287">
        <w:rPr>
          <w:spacing w:val="-1"/>
          <w:sz w:val="24"/>
        </w:rPr>
        <w:t>ЕСПБ</w:t>
      </w:r>
      <w:r w:rsidR="00E67112" w:rsidRPr="005D4287">
        <w:rPr>
          <w:spacing w:val="-1"/>
          <w:sz w:val="24"/>
        </w:rPr>
        <w:t xml:space="preserve"> </w:t>
      </w:r>
      <w:r w:rsidRPr="005D4287">
        <w:rPr>
          <w:spacing w:val="-1"/>
          <w:sz w:val="24"/>
        </w:rPr>
        <w:t>бодова</w:t>
      </w:r>
      <w:r w:rsidR="00E67112" w:rsidRPr="005D4287">
        <w:rPr>
          <w:spacing w:val="-1"/>
          <w:sz w:val="24"/>
        </w:rPr>
        <w:t xml:space="preserve"> </w:t>
      </w:r>
      <w:r w:rsidRPr="005D4287">
        <w:rPr>
          <w:sz w:val="24"/>
        </w:rPr>
        <w:t>из</w:t>
      </w:r>
      <w:r w:rsidR="00E67112" w:rsidRPr="005D4287">
        <w:rPr>
          <w:sz w:val="24"/>
        </w:rPr>
        <w:t xml:space="preserve"> </w:t>
      </w:r>
      <w:r w:rsidRPr="005D4287">
        <w:rPr>
          <w:sz w:val="24"/>
        </w:rPr>
        <w:t>предмета</w:t>
      </w:r>
      <w:r w:rsidR="00E67112" w:rsidRPr="005D4287">
        <w:rPr>
          <w:sz w:val="24"/>
        </w:rPr>
        <w:t xml:space="preserve"> </w:t>
      </w:r>
      <w:r w:rsidRPr="005D4287">
        <w:rPr>
          <w:spacing w:val="-1"/>
          <w:sz w:val="24"/>
        </w:rPr>
        <w:t>за</w:t>
      </w:r>
      <w:r w:rsidR="00E67112" w:rsidRPr="005D4287">
        <w:rPr>
          <w:spacing w:val="-1"/>
          <w:sz w:val="24"/>
        </w:rPr>
        <w:t xml:space="preserve"> </w:t>
      </w:r>
      <w:r w:rsidRPr="005D4287">
        <w:rPr>
          <w:spacing w:val="-1"/>
          <w:sz w:val="24"/>
        </w:rPr>
        <w:t>које</w:t>
      </w:r>
      <w:r w:rsidR="00E67112" w:rsidRPr="005D4287">
        <w:rPr>
          <w:spacing w:val="-1"/>
          <w:sz w:val="24"/>
        </w:rPr>
        <w:t xml:space="preserve"> </w:t>
      </w:r>
      <w:r w:rsidRPr="005D4287">
        <w:rPr>
          <w:sz w:val="24"/>
        </w:rPr>
        <w:t xml:space="preserve">се </w:t>
      </w:r>
      <w:r w:rsidRPr="005D4287">
        <w:rPr>
          <w:spacing w:val="-1"/>
          <w:sz w:val="24"/>
        </w:rPr>
        <w:t>определио</w:t>
      </w:r>
      <w:r w:rsidRPr="005D4287">
        <w:rPr>
          <w:sz w:val="24"/>
        </w:rPr>
        <w:t xml:space="preserve"> у</w:t>
      </w:r>
      <w:r w:rsidR="00E67112" w:rsidRPr="005D4287">
        <w:rPr>
          <w:sz w:val="24"/>
        </w:rPr>
        <w:t xml:space="preserve"> </w:t>
      </w:r>
      <w:r w:rsidRPr="005D4287">
        <w:rPr>
          <w:spacing w:val="-1"/>
          <w:sz w:val="24"/>
        </w:rPr>
        <w:t>с</w:t>
      </w:r>
      <w:r w:rsidR="00E67112" w:rsidRPr="005D4287">
        <w:rPr>
          <w:spacing w:val="-1"/>
          <w:sz w:val="24"/>
        </w:rPr>
        <w:t>к</w:t>
      </w:r>
      <w:r w:rsidRPr="005D4287">
        <w:rPr>
          <w:spacing w:val="-1"/>
          <w:sz w:val="24"/>
        </w:rPr>
        <w:t>ладу</w:t>
      </w:r>
      <w:r w:rsidR="00E67112" w:rsidRPr="005D4287">
        <w:rPr>
          <w:spacing w:val="-1"/>
          <w:sz w:val="24"/>
        </w:rPr>
        <w:t xml:space="preserve"> </w:t>
      </w:r>
      <w:r w:rsidRPr="005D4287">
        <w:rPr>
          <w:sz w:val="24"/>
        </w:rPr>
        <w:t xml:space="preserve">са </w:t>
      </w:r>
      <w:r w:rsidRPr="005D4287">
        <w:rPr>
          <w:spacing w:val="-1"/>
          <w:sz w:val="24"/>
        </w:rPr>
        <w:t>студијским програмом.</w:t>
      </w:r>
    </w:p>
    <w:p w14:paraId="2DB49E5D" w14:textId="77777777" w:rsidR="00C66AE2" w:rsidRPr="005D4287" w:rsidRDefault="00C66AE2">
      <w:pPr>
        <w:pStyle w:val="BodyText"/>
        <w:kinsoku w:val="0"/>
        <w:overflowPunct w:val="0"/>
        <w:ind w:right="111"/>
        <w:jc w:val="both"/>
      </w:pPr>
      <w:r w:rsidRPr="005D4287">
        <w:rPr>
          <w:spacing w:val="-1"/>
          <w:sz w:val="24"/>
        </w:rPr>
        <w:t>Самофинансирајући</w:t>
      </w:r>
      <w:r w:rsidR="003B08B1" w:rsidRPr="005D4287">
        <w:rPr>
          <w:spacing w:val="-1"/>
          <w:sz w:val="24"/>
        </w:rPr>
        <w:t xml:space="preserve"> </w:t>
      </w:r>
      <w:r w:rsidRPr="005D4287">
        <w:rPr>
          <w:spacing w:val="-1"/>
          <w:sz w:val="24"/>
        </w:rPr>
        <w:t>студент</w:t>
      </w:r>
      <w:r w:rsidR="003B08B1" w:rsidRPr="005D4287">
        <w:rPr>
          <w:spacing w:val="-1"/>
          <w:sz w:val="24"/>
        </w:rPr>
        <w:t xml:space="preserve">, </w:t>
      </w:r>
      <w:r w:rsidRPr="005D4287">
        <w:rPr>
          <w:sz w:val="24"/>
        </w:rPr>
        <w:t>који</w:t>
      </w:r>
      <w:r w:rsidR="003B08B1" w:rsidRPr="005D4287">
        <w:rPr>
          <w:sz w:val="24"/>
        </w:rPr>
        <w:t xml:space="preserve"> </w:t>
      </w:r>
      <w:r w:rsidRPr="005D4287">
        <w:rPr>
          <w:sz w:val="24"/>
        </w:rPr>
        <w:t>у</w:t>
      </w:r>
      <w:r w:rsidR="003B08B1" w:rsidRPr="005D4287">
        <w:rPr>
          <w:sz w:val="24"/>
        </w:rPr>
        <w:t xml:space="preserve"> </w:t>
      </w:r>
      <w:r w:rsidRPr="005D4287">
        <w:rPr>
          <w:sz w:val="24"/>
        </w:rPr>
        <w:t>току</w:t>
      </w:r>
      <w:r w:rsidR="003B08B1" w:rsidRPr="005D4287">
        <w:rPr>
          <w:sz w:val="24"/>
        </w:rPr>
        <w:t xml:space="preserve"> </w:t>
      </w:r>
      <w:r w:rsidRPr="005D4287">
        <w:rPr>
          <w:spacing w:val="-1"/>
          <w:sz w:val="24"/>
        </w:rPr>
        <w:t>школске</w:t>
      </w:r>
      <w:r w:rsidR="003B08B1" w:rsidRPr="005D4287">
        <w:rPr>
          <w:spacing w:val="-1"/>
          <w:sz w:val="24"/>
        </w:rPr>
        <w:t xml:space="preserve"> </w:t>
      </w:r>
      <w:r w:rsidRPr="005D4287">
        <w:rPr>
          <w:sz w:val="24"/>
        </w:rPr>
        <w:t>године</w:t>
      </w:r>
      <w:r w:rsidR="003B08B1" w:rsidRPr="005D4287">
        <w:rPr>
          <w:sz w:val="24"/>
        </w:rPr>
        <w:t xml:space="preserve"> </w:t>
      </w:r>
      <w:r w:rsidRPr="005D4287">
        <w:rPr>
          <w:spacing w:val="-1"/>
          <w:sz w:val="24"/>
        </w:rPr>
        <w:t>оствари</w:t>
      </w:r>
      <w:r w:rsidR="003B08B1" w:rsidRPr="005D4287">
        <w:rPr>
          <w:spacing w:val="-1"/>
          <w:sz w:val="24"/>
        </w:rPr>
        <w:t xml:space="preserve"> </w:t>
      </w:r>
      <w:r w:rsidRPr="005D4287">
        <w:rPr>
          <w:spacing w:val="-1"/>
          <w:sz w:val="24"/>
        </w:rPr>
        <w:t>довољан</w:t>
      </w:r>
      <w:r w:rsidR="003B08B1" w:rsidRPr="005D4287">
        <w:rPr>
          <w:spacing w:val="-1"/>
          <w:sz w:val="24"/>
        </w:rPr>
        <w:t xml:space="preserve"> </w:t>
      </w:r>
      <w:r w:rsidRPr="005D4287">
        <w:rPr>
          <w:spacing w:val="-1"/>
          <w:sz w:val="24"/>
        </w:rPr>
        <w:t>број</w:t>
      </w:r>
      <w:r w:rsidR="003B08B1" w:rsidRPr="005D4287">
        <w:rPr>
          <w:spacing w:val="-1"/>
          <w:sz w:val="24"/>
        </w:rPr>
        <w:t xml:space="preserve"> </w:t>
      </w:r>
      <w:r w:rsidRPr="005D4287">
        <w:rPr>
          <w:spacing w:val="-1"/>
          <w:sz w:val="24"/>
        </w:rPr>
        <w:t>ЕСПБ</w:t>
      </w:r>
      <w:r w:rsidR="003B08B1" w:rsidRPr="005D4287">
        <w:rPr>
          <w:spacing w:val="-1"/>
          <w:sz w:val="24"/>
        </w:rPr>
        <w:t xml:space="preserve"> </w:t>
      </w:r>
      <w:r w:rsidRPr="005D4287">
        <w:rPr>
          <w:spacing w:val="-1"/>
          <w:sz w:val="24"/>
        </w:rPr>
        <w:t>бодова</w:t>
      </w:r>
      <w:r w:rsidR="003B08B1" w:rsidRPr="005D4287">
        <w:rPr>
          <w:spacing w:val="-1"/>
          <w:sz w:val="24"/>
        </w:rPr>
        <w:t xml:space="preserve"> </w:t>
      </w:r>
      <w:r w:rsidRPr="005D4287">
        <w:rPr>
          <w:sz w:val="24"/>
        </w:rPr>
        <w:t>из</w:t>
      </w:r>
      <w:r w:rsidR="003B08B1" w:rsidRPr="005D4287">
        <w:rPr>
          <w:sz w:val="24"/>
        </w:rPr>
        <w:t xml:space="preserve"> </w:t>
      </w:r>
      <w:r w:rsidRPr="005D4287">
        <w:rPr>
          <w:spacing w:val="-1"/>
          <w:sz w:val="24"/>
        </w:rPr>
        <w:t>текуће</w:t>
      </w:r>
      <w:r w:rsidR="003B08B1" w:rsidRPr="005D4287">
        <w:rPr>
          <w:spacing w:val="-1"/>
          <w:sz w:val="24"/>
        </w:rPr>
        <w:t xml:space="preserve"> </w:t>
      </w:r>
      <w:r w:rsidRPr="005D4287">
        <w:rPr>
          <w:spacing w:val="-1"/>
          <w:sz w:val="24"/>
        </w:rPr>
        <w:t>године</w:t>
      </w:r>
      <w:r w:rsidR="003B08B1" w:rsidRPr="005D4287">
        <w:rPr>
          <w:spacing w:val="-1"/>
          <w:sz w:val="24"/>
        </w:rPr>
        <w:t xml:space="preserve"> </w:t>
      </w:r>
      <w:r w:rsidRPr="005D4287">
        <w:rPr>
          <w:spacing w:val="-1"/>
          <w:sz w:val="24"/>
        </w:rPr>
        <w:t>студијског</w:t>
      </w:r>
      <w:r w:rsidR="003B08B1" w:rsidRPr="005D4287">
        <w:rPr>
          <w:spacing w:val="-1"/>
          <w:sz w:val="24"/>
        </w:rPr>
        <w:t xml:space="preserve"> </w:t>
      </w:r>
      <w:r w:rsidRPr="005D4287">
        <w:rPr>
          <w:spacing w:val="-1"/>
          <w:sz w:val="24"/>
        </w:rPr>
        <w:t>програма</w:t>
      </w:r>
      <w:r w:rsidR="003B08B1" w:rsidRPr="005D4287">
        <w:rPr>
          <w:spacing w:val="-1"/>
          <w:sz w:val="24"/>
        </w:rPr>
        <w:t xml:space="preserve">, </w:t>
      </w:r>
      <w:r w:rsidRPr="005D4287">
        <w:rPr>
          <w:spacing w:val="-2"/>
          <w:sz w:val="24"/>
        </w:rPr>
        <w:t>може</w:t>
      </w:r>
      <w:r w:rsidR="003B08B1" w:rsidRPr="005D4287">
        <w:rPr>
          <w:spacing w:val="-2"/>
          <w:sz w:val="24"/>
        </w:rPr>
        <w:t xml:space="preserve"> </w:t>
      </w:r>
      <w:r w:rsidRPr="005D4287">
        <w:rPr>
          <w:sz w:val="24"/>
        </w:rPr>
        <w:t>у</w:t>
      </w:r>
      <w:r w:rsidR="003B08B1" w:rsidRPr="005D4287">
        <w:rPr>
          <w:sz w:val="24"/>
        </w:rPr>
        <w:t xml:space="preserve"> </w:t>
      </w:r>
      <w:r w:rsidRPr="005D4287">
        <w:rPr>
          <w:spacing w:val="-1"/>
          <w:sz w:val="24"/>
        </w:rPr>
        <w:t>наредној</w:t>
      </w:r>
      <w:r w:rsidR="003B08B1" w:rsidRPr="005D4287">
        <w:rPr>
          <w:spacing w:val="-1"/>
          <w:sz w:val="24"/>
        </w:rPr>
        <w:t xml:space="preserve"> </w:t>
      </w:r>
      <w:r w:rsidRPr="005D4287">
        <w:rPr>
          <w:spacing w:val="-1"/>
          <w:sz w:val="24"/>
        </w:rPr>
        <w:t>школској</w:t>
      </w:r>
      <w:r w:rsidR="003B08B1" w:rsidRPr="005D4287">
        <w:rPr>
          <w:spacing w:val="-1"/>
          <w:sz w:val="24"/>
        </w:rPr>
        <w:t xml:space="preserve"> </w:t>
      </w:r>
      <w:r w:rsidRPr="005D4287">
        <w:rPr>
          <w:spacing w:val="-1"/>
          <w:sz w:val="24"/>
        </w:rPr>
        <w:t>години</w:t>
      </w:r>
      <w:r w:rsidR="003B08B1" w:rsidRPr="005D4287">
        <w:rPr>
          <w:spacing w:val="-1"/>
          <w:sz w:val="24"/>
        </w:rPr>
        <w:t xml:space="preserve"> </w:t>
      </w:r>
      <w:r w:rsidRPr="005D4287">
        <w:rPr>
          <w:sz w:val="24"/>
        </w:rPr>
        <w:t>стећи</w:t>
      </w:r>
      <w:r w:rsidR="003B08B1" w:rsidRPr="005D4287">
        <w:rPr>
          <w:sz w:val="24"/>
        </w:rPr>
        <w:t xml:space="preserve"> </w:t>
      </w:r>
      <w:r w:rsidRPr="005D4287">
        <w:rPr>
          <w:spacing w:val="-1"/>
          <w:sz w:val="24"/>
        </w:rPr>
        <w:t>статус</w:t>
      </w:r>
      <w:r w:rsidR="003B08B1" w:rsidRPr="005D4287">
        <w:rPr>
          <w:spacing w:val="-1"/>
          <w:sz w:val="24"/>
        </w:rPr>
        <w:t xml:space="preserve"> </w:t>
      </w:r>
      <w:r w:rsidRPr="005D4287">
        <w:rPr>
          <w:spacing w:val="-1"/>
          <w:sz w:val="24"/>
        </w:rPr>
        <w:t>буџетског</w:t>
      </w:r>
      <w:r w:rsidR="003B08B1" w:rsidRPr="005D4287">
        <w:rPr>
          <w:spacing w:val="-1"/>
          <w:sz w:val="24"/>
        </w:rPr>
        <w:t xml:space="preserve"> студента </w:t>
      </w:r>
      <w:r w:rsidRPr="005D4287">
        <w:rPr>
          <w:spacing w:val="-1"/>
          <w:sz w:val="24"/>
        </w:rPr>
        <w:t>ако</w:t>
      </w:r>
      <w:r w:rsidR="003B08B1" w:rsidRPr="005D4287">
        <w:rPr>
          <w:spacing w:val="-1"/>
          <w:sz w:val="24"/>
        </w:rPr>
        <w:t xml:space="preserve"> </w:t>
      </w:r>
      <w:r w:rsidRPr="005D4287">
        <w:rPr>
          <w:sz w:val="24"/>
        </w:rPr>
        <w:t>се</w:t>
      </w:r>
      <w:r w:rsidR="003B08B1" w:rsidRPr="005D4287">
        <w:rPr>
          <w:sz w:val="24"/>
        </w:rPr>
        <w:t xml:space="preserve"> </w:t>
      </w:r>
      <w:r w:rsidRPr="005D4287">
        <w:rPr>
          <w:spacing w:val="-1"/>
          <w:sz w:val="24"/>
        </w:rPr>
        <w:t>рангира</w:t>
      </w:r>
      <w:r w:rsidR="003B08B1" w:rsidRPr="005D4287">
        <w:rPr>
          <w:spacing w:val="-1"/>
          <w:sz w:val="24"/>
        </w:rPr>
        <w:t xml:space="preserve"> </w:t>
      </w:r>
      <w:r w:rsidRPr="005D4287">
        <w:rPr>
          <w:sz w:val="24"/>
        </w:rPr>
        <w:t>у</w:t>
      </w:r>
      <w:r w:rsidR="003B08B1" w:rsidRPr="005D4287">
        <w:rPr>
          <w:sz w:val="24"/>
        </w:rPr>
        <w:t xml:space="preserve"> </w:t>
      </w:r>
      <w:r w:rsidRPr="005D4287">
        <w:rPr>
          <w:spacing w:val="-1"/>
          <w:sz w:val="24"/>
        </w:rPr>
        <w:t>оквиру</w:t>
      </w:r>
      <w:r w:rsidR="003B08B1" w:rsidRPr="005D4287">
        <w:rPr>
          <w:spacing w:val="-1"/>
          <w:sz w:val="24"/>
        </w:rPr>
        <w:t xml:space="preserve"> </w:t>
      </w:r>
      <w:r w:rsidRPr="005D4287">
        <w:rPr>
          <w:spacing w:val="-1"/>
          <w:sz w:val="24"/>
        </w:rPr>
        <w:t>укупног</w:t>
      </w:r>
      <w:r w:rsidR="003B08B1" w:rsidRPr="005D4287">
        <w:rPr>
          <w:spacing w:val="-1"/>
          <w:sz w:val="24"/>
        </w:rPr>
        <w:t xml:space="preserve"> </w:t>
      </w:r>
      <w:r w:rsidRPr="005D4287">
        <w:rPr>
          <w:sz w:val="24"/>
        </w:rPr>
        <w:t>броја</w:t>
      </w:r>
      <w:r w:rsidR="003B08B1" w:rsidRPr="005D4287">
        <w:rPr>
          <w:sz w:val="24"/>
        </w:rPr>
        <w:t xml:space="preserve"> </w:t>
      </w:r>
      <w:r w:rsidRPr="005D4287">
        <w:rPr>
          <w:spacing w:val="-1"/>
          <w:sz w:val="24"/>
        </w:rPr>
        <w:t>одобрених</w:t>
      </w:r>
      <w:r w:rsidR="003B08B1" w:rsidRPr="005D4287">
        <w:rPr>
          <w:spacing w:val="-1"/>
          <w:sz w:val="24"/>
        </w:rPr>
        <w:t xml:space="preserve"> </w:t>
      </w:r>
      <w:r w:rsidRPr="005D4287">
        <w:rPr>
          <w:spacing w:val="-1"/>
          <w:sz w:val="24"/>
        </w:rPr>
        <w:t>буџетских</w:t>
      </w:r>
      <w:r w:rsidR="003B08B1" w:rsidRPr="005D4287">
        <w:rPr>
          <w:spacing w:val="-1"/>
          <w:sz w:val="24"/>
        </w:rPr>
        <w:t xml:space="preserve"> </w:t>
      </w:r>
      <w:r w:rsidRPr="005D4287">
        <w:rPr>
          <w:sz w:val="24"/>
        </w:rPr>
        <w:t>места</w:t>
      </w:r>
      <w:r w:rsidR="003B08B1" w:rsidRPr="005D4287">
        <w:rPr>
          <w:sz w:val="24"/>
        </w:rPr>
        <w:t xml:space="preserve"> </w:t>
      </w:r>
      <w:r w:rsidRPr="005D4287">
        <w:rPr>
          <w:sz w:val="24"/>
        </w:rPr>
        <w:t>на</w:t>
      </w:r>
      <w:r w:rsidR="003B08B1" w:rsidRPr="005D4287">
        <w:rPr>
          <w:sz w:val="24"/>
        </w:rPr>
        <w:t xml:space="preserve"> </w:t>
      </w:r>
      <w:r w:rsidRPr="005D4287">
        <w:rPr>
          <w:spacing w:val="-1"/>
          <w:sz w:val="24"/>
        </w:rPr>
        <w:t>одговарајућем</w:t>
      </w:r>
      <w:r w:rsidR="003B08B1" w:rsidRPr="005D4287">
        <w:rPr>
          <w:spacing w:val="-1"/>
          <w:sz w:val="24"/>
        </w:rPr>
        <w:t xml:space="preserve"> </w:t>
      </w:r>
      <w:r w:rsidRPr="005D4287">
        <w:rPr>
          <w:spacing w:val="-1"/>
          <w:sz w:val="24"/>
        </w:rPr>
        <w:t>студијском</w:t>
      </w:r>
      <w:r w:rsidR="003B08B1" w:rsidRPr="005D4287">
        <w:rPr>
          <w:spacing w:val="-1"/>
          <w:sz w:val="24"/>
        </w:rPr>
        <w:t xml:space="preserve"> </w:t>
      </w:r>
      <w:r w:rsidRPr="005D4287">
        <w:rPr>
          <w:sz w:val="24"/>
        </w:rPr>
        <w:t>програму</w:t>
      </w:r>
      <w:r w:rsidR="003B08B1" w:rsidRPr="005D4287">
        <w:rPr>
          <w:sz w:val="24"/>
        </w:rPr>
        <w:t xml:space="preserve"> </w:t>
      </w:r>
      <w:r w:rsidRPr="005D4287">
        <w:rPr>
          <w:sz w:val="24"/>
        </w:rPr>
        <w:t>у</w:t>
      </w:r>
      <w:r w:rsidR="003B08B1" w:rsidRPr="005D4287">
        <w:rPr>
          <w:sz w:val="24"/>
        </w:rPr>
        <w:t xml:space="preserve"> </w:t>
      </w:r>
      <w:r w:rsidRPr="005D4287">
        <w:rPr>
          <w:spacing w:val="-1"/>
          <w:sz w:val="24"/>
        </w:rPr>
        <w:t>ск</w:t>
      </w:r>
      <w:r w:rsidR="003B08B1" w:rsidRPr="005D4287">
        <w:rPr>
          <w:spacing w:val="-1"/>
          <w:sz w:val="24"/>
        </w:rPr>
        <w:t>л</w:t>
      </w:r>
      <w:r w:rsidRPr="005D4287">
        <w:rPr>
          <w:spacing w:val="-1"/>
          <w:sz w:val="24"/>
        </w:rPr>
        <w:t>аду</w:t>
      </w:r>
      <w:r w:rsidR="003B08B1" w:rsidRPr="005D4287">
        <w:rPr>
          <w:spacing w:val="-1"/>
          <w:sz w:val="24"/>
        </w:rPr>
        <w:t xml:space="preserve"> </w:t>
      </w:r>
      <w:r w:rsidRPr="005D4287">
        <w:rPr>
          <w:sz w:val="24"/>
        </w:rPr>
        <w:t>са</w:t>
      </w:r>
      <w:r w:rsidR="003B08B1" w:rsidRPr="005D4287">
        <w:rPr>
          <w:sz w:val="24"/>
        </w:rPr>
        <w:t xml:space="preserve"> </w:t>
      </w:r>
      <w:r w:rsidRPr="005D4287">
        <w:rPr>
          <w:spacing w:val="-1"/>
          <w:sz w:val="24"/>
        </w:rPr>
        <w:t xml:space="preserve">Законом </w:t>
      </w:r>
      <w:r w:rsidRPr="005D4287">
        <w:rPr>
          <w:sz w:val="24"/>
        </w:rPr>
        <w:t xml:space="preserve">и </w:t>
      </w:r>
      <w:r w:rsidRPr="005D4287">
        <w:rPr>
          <w:spacing w:val="-1"/>
          <w:sz w:val="24"/>
        </w:rPr>
        <w:t xml:space="preserve">Статутом </w:t>
      </w:r>
      <w:r w:rsidR="003B08B1" w:rsidRPr="005D4287">
        <w:rPr>
          <w:spacing w:val="-1"/>
          <w:sz w:val="24"/>
        </w:rPr>
        <w:t>Ф</w:t>
      </w:r>
      <w:r w:rsidRPr="005D4287">
        <w:rPr>
          <w:spacing w:val="-1"/>
          <w:sz w:val="24"/>
        </w:rPr>
        <w:t>акултета.</w:t>
      </w:r>
    </w:p>
    <w:p w14:paraId="052C297C" w14:textId="77777777" w:rsidR="00C66AE2" w:rsidRPr="005D4287" w:rsidRDefault="00C66AE2" w:rsidP="00E921BC">
      <w:pPr>
        <w:pStyle w:val="BodyText"/>
        <w:kinsoku w:val="0"/>
        <w:overflowPunct w:val="0"/>
        <w:ind w:right="109"/>
        <w:jc w:val="both"/>
      </w:pPr>
      <w:r w:rsidRPr="005D4287">
        <w:rPr>
          <w:spacing w:val="-1"/>
          <w:sz w:val="24"/>
        </w:rPr>
        <w:t>Студент</w:t>
      </w:r>
      <w:r w:rsidR="003B08B1" w:rsidRPr="005D4287">
        <w:rPr>
          <w:spacing w:val="-1"/>
          <w:sz w:val="24"/>
        </w:rPr>
        <w:t xml:space="preserve"> </w:t>
      </w:r>
      <w:r w:rsidRPr="005D4287">
        <w:rPr>
          <w:sz w:val="24"/>
        </w:rPr>
        <w:t>који</w:t>
      </w:r>
      <w:r w:rsidR="003B08B1" w:rsidRPr="005D4287">
        <w:rPr>
          <w:sz w:val="24"/>
        </w:rPr>
        <w:t xml:space="preserve"> </w:t>
      </w:r>
      <w:r w:rsidRPr="005D4287">
        <w:rPr>
          <w:spacing w:val="-1"/>
          <w:sz w:val="24"/>
        </w:rPr>
        <w:t>није</w:t>
      </w:r>
      <w:r w:rsidR="003B08B1" w:rsidRPr="005D4287">
        <w:rPr>
          <w:spacing w:val="-1"/>
          <w:sz w:val="24"/>
        </w:rPr>
        <w:t xml:space="preserve"> </w:t>
      </w:r>
      <w:r w:rsidRPr="005D4287">
        <w:rPr>
          <w:spacing w:val="-1"/>
          <w:sz w:val="24"/>
        </w:rPr>
        <w:t>остварио</w:t>
      </w:r>
      <w:r w:rsidR="003B08B1" w:rsidRPr="005D4287">
        <w:rPr>
          <w:spacing w:val="-1"/>
          <w:sz w:val="24"/>
        </w:rPr>
        <w:t xml:space="preserve"> </w:t>
      </w:r>
      <w:r w:rsidRPr="005D4287">
        <w:rPr>
          <w:sz w:val="24"/>
        </w:rPr>
        <w:t>37</w:t>
      </w:r>
      <w:r w:rsidR="003B08B1" w:rsidRPr="005D4287">
        <w:rPr>
          <w:sz w:val="24"/>
        </w:rPr>
        <w:t xml:space="preserve"> </w:t>
      </w:r>
      <w:r w:rsidRPr="005D4287">
        <w:rPr>
          <w:spacing w:val="-1"/>
          <w:sz w:val="24"/>
        </w:rPr>
        <w:t>ЕСПБ</w:t>
      </w:r>
      <w:r w:rsidR="003B08B1" w:rsidRPr="005D4287">
        <w:rPr>
          <w:spacing w:val="-1"/>
          <w:sz w:val="24"/>
        </w:rPr>
        <w:t xml:space="preserve"> </w:t>
      </w:r>
      <w:r w:rsidRPr="005D4287">
        <w:rPr>
          <w:spacing w:val="-1"/>
          <w:sz w:val="24"/>
        </w:rPr>
        <w:t>бодова</w:t>
      </w:r>
      <w:r w:rsidR="003B08B1" w:rsidRPr="005D4287">
        <w:rPr>
          <w:spacing w:val="-1"/>
          <w:sz w:val="24"/>
        </w:rPr>
        <w:t xml:space="preserve"> </w:t>
      </w:r>
      <w:r w:rsidRPr="005D4287">
        <w:rPr>
          <w:spacing w:val="-1"/>
          <w:sz w:val="24"/>
        </w:rPr>
        <w:t>полагањем</w:t>
      </w:r>
      <w:r w:rsidR="003B08B1" w:rsidRPr="005D4287">
        <w:rPr>
          <w:spacing w:val="-1"/>
          <w:sz w:val="24"/>
        </w:rPr>
        <w:t xml:space="preserve"> </w:t>
      </w:r>
      <w:r w:rsidRPr="005D4287">
        <w:rPr>
          <w:spacing w:val="-1"/>
          <w:sz w:val="24"/>
        </w:rPr>
        <w:t>испита</w:t>
      </w:r>
      <w:r w:rsidR="003B08B1" w:rsidRPr="005D4287">
        <w:rPr>
          <w:spacing w:val="-1"/>
          <w:sz w:val="24"/>
        </w:rPr>
        <w:t xml:space="preserve"> </w:t>
      </w:r>
      <w:r w:rsidRPr="005D4287">
        <w:rPr>
          <w:sz w:val="24"/>
        </w:rPr>
        <w:t>из</w:t>
      </w:r>
      <w:r w:rsidR="003B08B1" w:rsidRPr="005D4287">
        <w:rPr>
          <w:sz w:val="24"/>
        </w:rPr>
        <w:t xml:space="preserve"> </w:t>
      </w:r>
      <w:r w:rsidRPr="005D4287">
        <w:rPr>
          <w:spacing w:val="-1"/>
          <w:sz w:val="24"/>
        </w:rPr>
        <w:t>предмета</w:t>
      </w:r>
      <w:r w:rsidR="003B08B1" w:rsidRPr="005D4287">
        <w:rPr>
          <w:spacing w:val="-1"/>
          <w:sz w:val="24"/>
        </w:rPr>
        <w:t xml:space="preserve"> </w:t>
      </w:r>
      <w:r w:rsidRPr="005D4287">
        <w:rPr>
          <w:spacing w:val="-1"/>
          <w:sz w:val="24"/>
        </w:rPr>
        <w:lastRenderedPageBreak/>
        <w:t>текуће</w:t>
      </w:r>
      <w:r w:rsidR="003B08B1" w:rsidRPr="005D4287">
        <w:rPr>
          <w:spacing w:val="-1"/>
          <w:sz w:val="24"/>
        </w:rPr>
        <w:t xml:space="preserve"> године </w:t>
      </w:r>
      <w:r w:rsidRPr="005D4287">
        <w:rPr>
          <w:spacing w:val="-1"/>
          <w:sz w:val="24"/>
        </w:rPr>
        <w:t>поново</w:t>
      </w:r>
      <w:r w:rsidR="003B08B1" w:rsidRPr="005D4287">
        <w:rPr>
          <w:spacing w:val="-1"/>
          <w:sz w:val="24"/>
        </w:rPr>
        <w:t xml:space="preserve"> </w:t>
      </w:r>
      <w:r w:rsidRPr="005D4287">
        <w:rPr>
          <w:spacing w:val="-1"/>
          <w:sz w:val="24"/>
        </w:rPr>
        <w:t>уписује</w:t>
      </w:r>
      <w:r w:rsidR="003B08B1" w:rsidRPr="005D4287">
        <w:rPr>
          <w:spacing w:val="-1"/>
          <w:sz w:val="24"/>
        </w:rPr>
        <w:t xml:space="preserve"> </w:t>
      </w:r>
      <w:r w:rsidRPr="005D4287">
        <w:rPr>
          <w:spacing w:val="-1"/>
          <w:sz w:val="24"/>
        </w:rPr>
        <w:t>исту</w:t>
      </w:r>
      <w:r w:rsidR="003B08B1" w:rsidRPr="005D4287">
        <w:rPr>
          <w:spacing w:val="-1"/>
          <w:sz w:val="24"/>
        </w:rPr>
        <w:t xml:space="preserve"> </w:t>
      </w:r>
      <w:r w:rsidRPr="005D4287">
        <w:rPr>
          <w:sz w:val="24"/>
        </w:rPr>
        <w:t>годину</w:t>
      </w:r>
      <w:r w:rsidR="003B08B1" w:rsidRPr="005D4287">
        <w:rPr>
          <w:sz w:val="24"/>
        </w:rPr>
        <w:t xml:space="preserve"> </w:t>
      </w:r>
      <w:r w:rsidRPr="005D4287">
        <w:rPr>
          <w:spacing w:val="-1"/>
          <w:sz w:val="24"/>
        </w:rPr>
        <w:t>студијског</w:t>
      </w:r>
      <w:r w:rsidR="003B08B1" w:rsidRPr="005D4287">
        <w:rPr>
          <w:spacing w:val="-1"/>
          <w:sz w:val="24"/>
        </w:rPr>
        <w:t xml:space="preserve"> </w:t>
      </w:r>
      <w:r w:rsidRPr="005D4287">
        <w:rPr>
          <w:spacing w:val="-1"/>
          <w:sz w:val="24"/>
        </w:rPr>
        <w:t>програма</w:t>
      </w:r>
      <w:r w:rsidR="003B08B1" w:rsidRPr="005D4287">
        <w:rPr>
          <w:spacing w:val="-1"/>
          <w:sz w:val="24"/>
        </w:rPr>
        <w:t xml:space="preserve"> </w:t>
      </w:r>
      <w:r w:rsidRPr="005D4287">
        <w:rPr>
          <w:sz w:val="24"/>
        </w:rPr>
        <w:t>као</w:t>
      </w:r>
      <w:r w:rsidR="003B08B1" w:rsidRPr="005D4287">
        <w:rPr>
          <w:sz w:val="24"/>
        </w:rPr>
        <w:t xml:space="preserve"> </w:t>
      </w:r>
      <w:r w:rsidRPr="005D4287">
        <w:rPr>
          <w:spacing w:val="-1"/>
          <w:sz w:val="24"/>
        </w:rPr>
        <w:t>самофинансирајући</w:t>
      </w:r>
      <w:r w:rsidR="003B08B1" w:rsidRPr="005D4287">
        <w:rPr>
          <w:spacing w:val="-1"/>
          <w:sz w:val="24"/>
        </w:rPr>
        <w:t xml:space="preserve"> </w:t>
      </w:r>
      <w:r w:rsidRPr="005D4287">
        <w:rPr>
          <w:spacing w:val="-1"/>
          <w:sz w:val="24"/>
        </w:rPr>
        <w:t>студент.</w:t>
      </w:r>
    </w:p>
    <w:p w14:paraId="0A40296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812677"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Мобилност студената</w:t>
      </w:r>
    </w:p>
    <w:p w14:paraId="27AD791A"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4</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450B94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обезбеђује мобилност студената и признавање остварених ЕСПБ бодова на другом универзитету</w:t>
      </w:r>
      <w:r w:rsidR="00A96E4F"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односно факултету</w:t>
      </w:r>
      <w:r w:rsidR="00A96E4F"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у складу са правилима Европског система преноса бодова, и у складу са уговором који студент закључује са Факултетом или у складу са потписаним међународним уговорима.</w:t>
      </w:r>
    </w:p>
    <w:p w14:paraId="683C1DC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Начин и услови за признавање ЕСПБ бодова студентима који су провели известан период на другој високошколској установи кроз програм размене студената ближе се утврђује општим актом Универзитета и Факултета.</w:t>
      </w:r>
    </w:p>
    <w:p w14:paraId="65502234"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има право да у току студија проведе највише два семестра на другом универзитету или факултету у земљи или иностранству на програмима размене студената.</w:t>
      </w:r>
    </w:p>
    <w:p w14:paraId="4E3D11D6" w14:textId="77777777" w:rsidR="00192890" w:rsidRPr="005D4287" w:rsidRDefault="00192890" w:rsidP="00E921BC">
      <w:pPr>
        <w:widowControl w:val="0"/>
        <w:autoSpaceDE w:val="0"/>
        <w:spacing w:after="0" w:line="240" w:lineRule="auto"/>
        <w:ind w:firstLine="708"/>
        <w:rPr>
          <w:rFonts w:ascii="Times New Roman" w:eastAsia="Times New Roman" w:hAnsi="Times New Roman"/>
          <w:b/>
          <w:i/>
          <w:sz w:val="24"/>
          <w:szCs w:val="24"/>
        </w:rPr>
      </w:pPr>
    </w:p>
    <w:p w14:paraId="17E21CA1" w14:textId="77777777" w:rsidR="00E921BC" w:rsidRPr="005D4287" w:rsidRDefault="00E921BC" w:rsidP="00E921BC">
      <w:pPr>
        <w:widowControl w:val="0"/>
        <w:autoSpaceDE w:val="0"/>
        <w:spacing w:after="0" w:line="240" w:lineRule="auto"/>
        <w:ind w:firstLine="708"/>
      </w:pPr>
      <w:r w:rsidRPr="005D4287">
        <w:rPr>
          <w:rFonts w:ascii="Times New Roman" w:eastAsia="Times New Roman" w:hAnsi="Times New Roman"/>
          <w:b/>
          <w:i/>
          <w:sz w:val="24"/>
          <w:szCs w:val="24"/>
        </w:rPr>
        <w:t>Преношење ЕСПБ бодова</w:t>
      </w:r>
    </w:p>
    <w:p w14:paraId="587116D1" w14:textId="77777777" w:rsidR="00E921BC" w:rsidRPr="005D4287" w:rsidRDefault="00E921BC" w:rsidP="00E921BC">
      <w:pPr>
        <w:widowControl w:val="0"/>
        <w:autoSpaceDE w:val="0"/>
        <w:spacing w:after="0" w:line="240" w:lineRule="auto"/>
        <w:jc w:val="center"/>
      </w:pPr>
      <w:r w:rsidRPr="005D4287">
        <w:rPr>
          <w:rFonts w:ascii="Times New Roman" w:eastAsia="Times New Roman" w:hAnsi="Times New Roman"/>
          <w:sz w:val="24"/>
          <w:szCs w:val="24"/>
        </w:rPr>
        <w:t>Члан 50.</w:t>
      </w:r>
    </w:p>
    <w:p w14:paraId="058530F6" w14:textId="77777777" w:rsidR="00E921BC" w:rsidRPr="005D4287" w:rsidRDefault="00E921BC" w:rsidP="00E921BC">
      <w:pPr>
        <w:widowControl w:val="0"/>
        <w:autoSpaceDE w:val="0"/>
        <w:spacing w:after="0" w:line="240" w:lineRule="auto"/>
        <w:ind w:firstLine="708"/>
        <w:jc w:val="both"/>
      </w:pPr>
      <w:r w:rsidRPr="005D4287">
        <w:rPr>
          <w:rFonts w:ascii="Times New Roman" w:eastAsia="Times New Roman" w:hAnsi="Times New Roman"/>
          <w:sz w:val="24"/>
          <w:szCs w:val="24"/>
        </w:rPr>
        <w:t>Између различитих студијских програма у оквиру истог степена и врсте студија може се вршити преношење ЕСПБ бодова.</w:t>
      </w:r>
    </w:p>
    <w:p w14:paraId="61B40975" w14:textId="77777777" w:rsidR="00E921BC" w:rsidRPr="005D4287" w:rsidRDefault="00E921BC" w:rsidP="00E921BC">
      <w:pPr>
        <w:widowControl w:val="0"/>
        <w:autoSpaceDE w:val="0"/>
        <w:spacing w:after="0" w:line="240" w:lineRule="auto"/>
        <w:ind w:firstLine="708"/>
        <w:jc w:val="both"/>
      </w:pPr>
      <w:r w:rsidRPr="005D4287">
        <w:rPr>
          <w:rFonts w:ascii="Times New Roman" w:eastAsia="Times New Roman" w:hAnsi="Times New Roman"/>
          <w:sz w:val="24"/>
          <w:szCs w:val="24"/>
        </w:rPr>
        <w:t>Критеријуми и услови за преношење ЕСПБ бодова прописују се општим актом Универзитета, односно на основу споразума Универзитета са другом самосталном високошколском установом.</w:t>
      </w:r>
    </w:p>
    <w:p w14:paraId="52DBC144" w14:textId="77777777" w:rsidR="00E921BC" w:rsidRPr="005D4287" w:rsidRDefault="00E921BC">
      <w:pPr>
        <w:widowControl w:val="0"/>
        <w:autoSpaceDE w:val="0"/>
        <w:spacing w:after="0" w:line="240" w:lineRule="auto"/>
        <w:ind w:firstLine="708"/>
        <w:jc w:val="both"/>
      </w:pPr>
    </w:p>
    <w:p w14:paraId="53923FE5" w14:textId="07EF0787" w:rsidR="00192890" w:rsidRPr="005D4287" w:rsidRDefault="00192890" w:rsidP="005A24FD">
      <w:pPr>
        <w:widowControl w:val="0"/>
        <w:autoSpaceDE w:val="0"/>
        <w:spacing w:after="0" w:line="240" w:lineRule="auto"/>
        <w:ind w:firstLine="708"/>
      </w:pPr>
      <w:r w:rsidRPr="005D4287">
        <w:rPr>
          <w:rFonts w:ascii="Times New Roman" w:eastAsia="Times New Roman" w:hAnsi="Times New Roman"/>
          <w:b/>
          <w:i/>
          <w:sz w:val="24"/>
          <w:szCs w:val="24"/>
        </w:rPr>
        <w:t>Студијски програм за стицање заједничке дипломе (joint degree)</w:t>
      </w:r>
    </w:p>
    <w:p w14:paraId="2CAA0723" w14:textId="77777777" w:rsidR="00192890" w:rsidRPr="005D4287" w:rsidRDefault="00192890" w:rsidP="00192890">
      <w:pPr>
        <w:widowControl w:val="0"/>
        <w:autoSpaceDE w:val="0"/>
        <w:spacing w:after="0" w:line="240" w:lineRule="auto"/>
        <w:jc w:val="center"/>
      </w:pPr>
      <w:r w:rsidRPr="005D4287">
        <w:rPr>
          <w:rFonts w:ascii="Times New Roman" w:eastAsia="Times New Roman" w:hAnsi="Times New Roman"/>
          <w:sz w:val="24"/>
          <w:szCs w:val="24"/>
        </w:rPr>
        <w:t>Члан 51.</w:t>
      </w:r>
    </w:p>
    <w:p w14:paraId="11E0A67B" w14:textId="77777777" w:rsidR="00192890" w:rsidRPr="005D4287" w:rsidRDefault="00192890" w:rsidP="00192890">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На основу уговора о сарадњи Универзитета у Нишу и других високошколских установа које, у складу са Законом, имају дозволу за рад и одговарајући студијски програм, Факултет може са таквом високошколском установом организовати и реализовати студијски програм за стицање заједничке дипломе (joint degree).</w:t>
      </w:r>
    </w:p>
    <w:p w14:paraId="725F6B36" w14:textId="77777777" w:rsidR="00192890" w:rsidRPr="005D4287" w:rsidRDefault="00192890" w:rsidP="00192890">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Студијски програм из става 1 овог члана може се реализовати када га усвоје Сенат Универзитета и надлежни органи високошколских установа који учествују у његовој реализациј</w:t>
      </w:r>
      <w:r w:rsidR="00224F3C" w:rsidRPr="005D4287">
        <w:rPr>
          <w:rFonts w:ascii="Times New Roman" w:eastAsia="Times New Roman" w:hAnsi="Times New Roman"/>
          <w:sz w:val="24"/>
          <w:szCs w:val="24"/>
        </w:rPr>
        <w:t xml:space="preserve">и </w:t>
      </w:r>
      <w:r w:rsidRPr="005D4287">
        <w:rPr>
          <w:rFonts w:ascii="Times New Roman" w:eastAsia="Times New Roman" w:hAnsi="Times New Roman"/>
          <w:sz w:val="24"/>
          <w:szCs w:val="24"/>
        </w:rPr>
        <w:t>-</w:t>
      </w:r>
      <w:r w:rsidR="00224F3C"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суорганизатора.</w:t>
      </w:r>
    </w:p>
    <w:p w14:paraId="51A0EF1A" w14:textId="77777777" w:rsidR="00192890" w:rsidRPr="005D4287" w:rsidRDefault="00192890" w:rsidP="00192890">
      <w:pPr>
        <w:widowControl w:val="0"/>
        <w:autoSpaceDE w:val="0"/>
        <w:spacing w:after="0" w:line="240" w:lineRule="auto"/>
        <w:ind w:firstLine="708"/>
        <w:jc w:val="both"/>
      </w:pPr>
      <w:r w:rsidRPr="005D4287">
        <w:rPr>
          <w:rFonts w:ascii="Times New Roman" w:eastAsia="Times New Roman" w:hAnsi="Times New Roman"/>
          <w:sz w:val="24"/>
          <w:szCs w:val="24"/>
        </w:rPr>
        <w:t>Уговором високошколских установа које реализују такав студијски програм ближе се утврђују начин и услови реализације студијског програма.</w:t>
      </w:r>
    </w:p>
    <w:p w14:paraId="25C8C705" w14:textId="77777777" w:rsidR="00C66AE2" w:rsidRPr="005D4287" w:rsidRDefault="00C66AE2">
      <w:pPr>
        <w:widowControl w:val="0"/>
        <w:autoSpaceDE w:val="0"/>
        <w:spacing w:after="0" w:line="240" w:lineRule="auto"/>
        <w:ind w:left="708"/>
      </w:pPr>
      <w:r w:rsidRPr="005D4287">
        <w:rPr>
          <w:rFonts w:ascii="Times New Roman" w:eastAsia="Times New Roman" w:hAnsi="Times New Roman"/>
          <w:sz w:val="24"/>
          <w:szCs w:val="24"/>
        </w:rPr>
        <w:br/>
      </w:r>
      <w:r w:rsidRPr="005D4287">
        <w:rPr>
          <w:rFonts w:ascii="Times New Roman" w:eastAsia="Times New Roman" w:hAnsi="Times New Roman"/>
          <w:b/>
          <w:i/>
          <w:sz w:val="24"/>
          <w:szCs w:val="24"/>
        </w:rPr>
        <w:t>Мировање права и обавеза студената</w:t>
      </w:r>
    </w:p>
    <w:p w14:paraId="2287D8D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52</w:t>
      </w:r>
      <w:r w:rsidRPr="005D4287">
        <w:rPr>
          <w:rFonts w:ascii="Times New Roman" w:eastAsia="Times New Roman" w:hAnsi="Times New Roman"/>
          <w:sz w:val="24"/>
          <w:szCs w:val="24"/>
        </w:rPr>
        <w:t>.</w:t>
      </w:r>
    </w:p>
    <w:p w14:paraId="5095A723" w14:textId="77777777" w:rsidR="00C66AE2" w:rsidRPr="005D4287" w:rsidRDefault="00C66AE2">
      <w:pPr>
        <w:widowControl w:val="0"/>
        <w:autoSpaceDE w:val="0"/>
        <w:spacing w:after="0" w:line="240" w:lineRule="auto"/>
        <w:ind w:firstLine="360"/>
        <w:jc w:val="both"/>
      </w:pPr>
      <w:r w:rsidRPr="005D4287">
        <w:rPr>
          <w:rFonts w:ascii="Times New Roman" w:eastAsia="Times New Roman" w:hAnsi="Times New Roman"/>
          <w:sz w:val="24"/>
          <w:szCs w:val="24"/>
        </w:rPr>
        <w:t>Студенту се, на лични захтев, одобрава мировање права и обавеза, у случају:</w:t>
      </w:r>
    </w:p>
    <w:p w14:paraId="1839C20F" w14:textId="77777777" w:rsidR="00C66AE2" w:rsidRPr="005D4287" w:rsidRDefault="00C66AE2" w:rsidP="002C0F23">
      <w:pPr>
        <w:pStyle w:val="ListParagraph"/>
        <w:numPr>
          <w:ilvl w:val="0"/>
          <w:numId w:val="14"/>
        </w:numPr>
        <w:jc w:val="both"/>
      </w:pPr>
      <w:r w:rsidRPr="005D4287">
        <w:t xml:space="preserve">теже болести, </w:t>
      </w:r>
    </w:p>
    <w:p w14:paraId="7AD672D7" w14:textId="77777777" w:rsidR="00C66AE2" w:rsidRPr="005D4287" w:rsidRDefault="00C66AE2" w:rsidP="002C0F23">
      <w:pPr>
        <w:pStyle w:val="ListParagraph"/>
        <w:numPr>
          <w:ilvl w:val="0"/>
          <w:numId w:val="14"/>
        </w:numPr>
        <w:jc w:val="both"/>
      </w:pPr>
      <w:r w:rsidRPr="005D4287">
        <w:t xml:space="preserve">упућивања на стручну праксу у трајању од најмање шест месеци, </w:t>
      </w:r>
    </w:p>
    <w:p w14:paraId="1000A78E" w14:textId="77777777" w:rsidR="00C66AE2" w:rsidRPr="005D4287" w:rsidRDefault="00C66AE2" w:rsidP="002C0F23">
      <w:pPr>
        <w:pStyle w:val="ListParagraph"/>
        <w:numPr>
          <w:ilvl w:val="0"/>
          <w:numId w:val="14"/>
        </w:numPr>
        <w:jc w:val="both"/>
      </w:pPr>
      <w:r w:rsidRPr="005D4287">
        <w:t xml:space="preserve">одслужења и дослужења војног рока, неге детета до годину дана живота и посебне неге која траје дуже од дететове прве године живота, одржавања трудноће, </w:t>
      </w:r>
    </w:p>
    <w:p w14:paraId="0428B966" w14:textId="77777777" w:rsidR="00C66AE2" w:rsidRPr="005D4287" w:rsidRDefault="00C66AE2" w:rsidP="002C0F23">
      <w:pPr>
        <w:pStyle w:val="ListParagraph"/>
        <w:numPr>
          <w:ilvl w:val="0"/>
          <w:numId w:val="14"/>
        </w:numPr>
        <w:jc w:val="both"/>
      </w:pPr>
      <w:r w:rsidRPr="005D4287">
        <w:t>студенткињи која је у поступку биомедицински помогнутог оплођења</w:t>
      </w:r>
      <w:r w:rsidR="003B08B1" w:rsidRPr="005D4287">
        <w:t>,</w:t>
      </w:r>
    </w:p>
    <w:p w14:paraId="295D241F" w14:textId="77777777" w:rsidR="00C66AE2" w:rsidRPr="005D4287" w:rsidRDefault="00C66AE2" w:rsidP="002C0F23">
      <w:pPr>
        <w:pStyle w:val="ListParagraph"/>
        <w:numPr>
          <w:ilvl w:val="0"/>
          <w:numId w:val="14"/>
        </w:numPr>
        <w:jc w:val="both"/>
      </w:pPr>
      <w:r w:rsidRPr="005D4287">
        <w:t>смртн</w:t>
      </w:r>
      <w:r w:rsidR="003B08B1" w:rsidRPr="005D4287">
        <w:t>ог</w:t>
      </w:r>
      <w:r w:rsidRPr="005D4287">
        <w:t xml:space="preserve"> случај</w:t>
      </w:r>
      <w:r w:rsidR="003B08B1" w:rsidRPr="005D4287">
        <w:t>а</w:t>
      </w:r>
      <w:r w:rsidRPr="005D4287">
        <w:t xml:space="preserve"> у ужој породици,</w:t>
      </w:r>
    </w:p>
    <w:p w14:paraId="753F7739" w14:textId="77777777" w:rsidR="00C66AE2" w:rsidRPr="005D4287" w:rsidRDefault="00C66AE2" w:rsidP="002C0F23">
      <w:pPr>
        <w:pStyle w:val="ListParagraph"/>
        <w:numPr>
          <w:ilvl w:val="0"/>
          <w:numId w:val="14"/>
        </w:numPr>
        <w:jc w:val="both"/>
      </w:pPr>
      <w:r w:rsidRPr="005D4287">
        <w:t>болест</w:t>
      </w:r>
      <w:r w:rsidR="003B08B1" w:rsidRPr="005D4287">
        <w:t>и</w:t>
      </w:r>
      <w:r w:rsidRPr="005D4287">
        <w:t xml:space="preserve"> и нег</w:t>
      </w:r>
      <w:r w:rsidR="003B08B1" w:rsidRPr="005D4287">
        <w:t>е</w:t>
      </w:r>
      <w:r w:rsidRPr="005D4287">
        <w:t xml:space="preserve"> члана уже породице</w:t>
      </w:r>
      <w:r w:rsidR="003B08B1" w:rsidRPr="005D4287">
        <w:t>,</w:t>
      </w:r>
    </w:p>
    <w:p w14:paraId="1ECDCE3B" w14:textId="77777777" w:rsidR="00C66AE2" w:rsidRPr="005D4287" w:rsidRDefault="00C66AE2" w:rsidP="002C0F23">
      <w:pPr>
        <w:pStyle w:val="ListParagraph"/>
        <w:numPr>
          <w:ilvl w:val="0"/>
          <w:numId w:val="14"/>
        </w:numPr>
        <w:jc w:val="both"/>
      </w:pPr>
      <w:r w:rsidRPr="005D4287">
        <w:t>и у другим случајевима који могу бити предвиђени општим актом Факултета.</w:t>
      </w:r>
    </w:p>
    <w:p w14:paraId="586D5F1C" w14:textId="77777777" w:rsidR="00C66AE2" w:rsidRPr="005D4287" w:rsidRDefault="00C66AE2">
      <w:pPr>
        <w:widowControl w:val="0"/>
        <w:autoSpaceDE w:val="0"/>
        <w:spacing w:after="0" w:line="240" w:lineRule="auto"/>
        <w:ind w:firstLine="360"/>
        <w:jc w:val="both"/>
      </w:pPr>
      <w:r w:rsidRPr="005D4287">
        <w:rPr>
          <w:rFonts w:ascii="Times New Roman" w:eastAsia="Times New Roman" w:hAnsi="Times New Roman"/>
          <w:sz w:val="24"/>
          <w:szCs w:val="24"/>
        </w:rPr>
        <w:t xml:space="preserve">Студент који је био спречен да полаже испит због болести или одсуства због стручног усавршавања у трајању од најмање три месеца, може полагати испит у првом </w:t>
      </w:r>
      <w:r w:rsidRPr="005D4287">
        <w:rPr>
          <w:rFonts w:ascii="Times New Roman" w:eastAsia="Times New Roman" w:hAnsi="Times New Roman"/>
          <w:sz w:val="24"/>
          <w:szCs w:val="24"/>
        </w:rPr>
        <w:lastRenderedPageBreak/>
        <w:t>наредном року.</w:t>
      </w:r>
    </w:p>
    <w:p w14:paraId="76E69F6B" w14:textId="77777777" w:rsidR="00C66AE2" w:rsidRPr="005D4287" w:rsidRDefault="00C66AE2">
      <w:pPr>
        <w:widowControl w:val="0"/>
        <w:autoSpaceDE w:val="0"/>
        <w:spacing w:after="0" w:line="240" w:lineRule="auto"/>
        <w:ind w:left="708"/>
      </w:pPr>
      <w:r w:rsidRPr="005D4287">
        <w:rPr>
          <w:rFonts w:ascii="Times New Roman" w:eastAsia="Times New Roman" w:hAnsi="Times New Roman"/>
          <w:sz w:val="24"/>
          <w:szCs w:val="24"/>
        </w:rPr>
        <w:br/>
      </w:r>
      <w:r w:rsidRPr="005D4287">
        <w:rPr>
          <w:rFonts w:ascii="Times New Roman" w:eastAsia="Times New Roman" w:hAnsi="Times New Roman"/>
          <w:b/>
          <w:i/>
          <w:sz w:val="24"/>
          <w:szCs w:val="24"/>
        </w:rPr>
        <w:t>Дисциплинска одговорност студента</w:t>
      </w:r>
    </w:p>
    <w:p w14:paraId="087EBB7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53</w:t>
      </w:r>
      <w:r w:rsidRPr="005D4287">
        <w:rPr>
          <w:rFonts w:ascii="Times New Roman" w:eastAsia="Times New Roman" w:hAnsi="Times New Roman"/>
          <w:sz w:val="24"/>
          <w:szCs w:val="24"/>
        </w:rPr>
        <w:t>.</w:t>
      </w:r>
    </w:p>
    <w:p w14:paraId="00E9A35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одговара за повреду обавезе која је у време извршења била утврђена општим актом Универзитета и Факултета.</w:t>
      </w:r>
    </w:p>
    <w:p w14:paraId="1E2CDAF0" w14:textId="77777777" w:rsidR="00917BF3"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За тежу повреду обавезе студенту се може изрећи и мера искључења са студија на</w:t>
      </w:r>
      <w:r w:rsidR="00917BF3"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Факултету.</w:t>
      </w:r>
    </w:p>
    <w:p w14:paraId="39D7ECD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Дисциплински поступак се не може покренути по истеку три месеца од дана сазнања за повреду обавезе и учиниоца, </w:t>
      </w:r>
      <w:r w:rsidR="00502289" w:rsidRPr="005D4287">
        <w:rPr>
          <w:rFonts w:ascii="Times New Roman" w:eastAsia="Times New Roman" w:hAnsi="Times New Roman"/>
          <w:sz w:val="24"/>
          <w:szCs w:val="24"/>
        </w:rPr>
        <w:t>односно по истеку рока од</w:t>
      </w:r>
      <w:r w:rsidRPr="005D4287">
        <w:rPr>
          <w:rFonts w:ascii="Times New Roman" w:eastAsia="Times New Roman" w:hAnsi="Times New Roman"/>
          <w:sz w:val="24"/>
          <w:szCs w:val="24"/>
        </w:rPr>
        <w:t xml:space="preserve"> годину дана од дана када јe повреда учињена.</w:t>
      </w:r>
    </w:p>
    <w:p w14:paraId="2BA6270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Општим актом Универзитета и Правилником о дисциплинској одговорности </w:t>
      </w:r>
      <w:r w:rsidR="00917BF3" w:rsidRPr="005D4287">
        <w:rPr>
          <w:rFonts w:ascii="Times New Roman" w:eastAsia="Times New Roman" w:hAnsi="Times New Roman"/>
          <w:sz w:val="24"/>
          <w:szCs w:val="24"/>
        </w:rPr>
        <w:t>с</w:t>
      </w:r>
      <w:r w:rsidRPr="005D4287">
        <w:rPr>
          <w:rFonts w:ascii="Times New Roman" w:eastAsia="Times New Roman" w:hAnsi="Times New Roman"/>
          <w:sz w:val="24"/>
          <w:szCs w:val="24"/>
        </w:rPr>
        <w:t>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p>
    <w:p w14:paraId="2032E4D9"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B821500" w14:textId="065B60B1"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Престанак статуса студента</w:t>
      </w:r>
    </w:p>
    <w:p w14:paraId="286C755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54</w:t>
      </w:r>
      <w:r w:rsidRPr="005D4287">
        <w:rPr>
          <w:rFonts w:ascii="Times New Roman" w:eastAsia="Times New Roman" w:hAnsi="Times New Roman"/>
          <w:sz w:val="24"/>
          <w:szCs w:val="24"/>
        </w:rPr>
        <w:t>.</w:t>
      </w:r>
    </w:p>
    <w:p w14:paraId="63DF853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Статус студента престаје у случају: </w:t>
      </w:r>
    </w:p>
    <w:p w14:paraId="110688A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исписивања са студија; </w:t>
      </w:r>
    </w:p>
    <w:p w14:paraId="42B5BAF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завршетка студија; </w:t>
      </w:r>
    </w:p>
    <w:p w14:paraId="50D3AF4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неуписивања школске године; </w:t>
      </w:r>
    </w:p>
    <w:p w14:paraId="63F87DE0" w14:textId="77777777" w:rsidR="00C66AE2" w:rsidRPr="005D4287" w:rsidRDefault="00613E85">
      <w:pPr>
        <w:widowControl w:val="0"/>
        <w:autoSpaceDE w:val="0"/>
        <w:spacing w:after="0" w:line="240" w:lineRule="auto"/>
        <w:ind w:firstLine="708"/>
        <w:jc w:val="both"/>
      </w:pPr>
      <w:r w:rsidRPr="005D4287">
        <w:rPr>
          <w:rFonts w:ascii="Times New Roman" w:eastAsia="Times New Roman" w:hAnsi="Times New Roman"/>
          <w:sz w:val="24"/>
          <w:szCs w:val="24"/>
        </w:rPr>
        <w:t>4.</w:t>
      </w:r>
      <w:r w:rsidR="00C66AE2" w:rsidRPr="005D4287">
        <w:rPr>
          <w:rFonts w:ascii="Times New Roman" w:eastAsia="Times New Roman" w:hAnsi="Times New Roman"/>
          <w:sz w:val="24"/>
          <w:szCs w:val="24"/>
        </w:rPr>
        <w:t xml:space="preserve">кад не заврши студије до истека рока </w:t>
      </w:r>
      <w:r w:rsidR="00917BF3" w:rsidRPr="005D4287">
        <w:rPr>
          <w:rFonts w:ascii="Times New Roman" w:eastAsia="Times New Roman" w:hAnsi="Times New Roman"/>
          <w:sz w:val="24"/>
          <w:szCs w:val="24"/>
        </w:rPr>
        <w:t>за завршетак студија</w:t>
      </w:r>
      <w:r w:rsidR="00FE142E" w:rsidRPr="005D4287">
        <w:rPr>
          <w:rFonts w:ascii="Times New Roman" w:eastAsia="Times New Roman" w:hAnsi="Times New Roman"/>
          <w:sz w:val="24"/>
          <w:szCs w:val="24"/>
        </w:rPr>
        <w:t xml:space="preserve"> утврђеног Законом</w:t>
      </w:r>
      <w:r w:rsidR="00C66AE2" w:rsidRPr="005D4287">
        <w:rPr>
          <w:rFonts w:ascii="Times New Roman" w:eastAsia="Times New Roman" w:hAnsi="Times New Roman"/>
          <w:sz w:val="24"/>
          <w:szCs w:val="24"/>
        </w:rPr>
        <w:t xml:space="preserve">; </w:t>
      </w:r>
    </w:p>
    <w:p w14:paraId="4F01EBF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5. изрицања дисциплинске мере искључења са студија на Факултету.</w:t>
      </w:r>
    </w:p>
    <w:p w14:paraId="17C64AA9"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D2AE66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55</w:t>
      </w:r>
      <w:r w:rsidRPr="005D4287">
        <w:rPr>
          <w:rFonts w:ascii="Times New Roman" w:eastAsia="Times New Roman" w:hAnsi="Times New Roman"/>
          <w:sz w:val="24"/>
          <w:szCs w:val="24"/>
        </w:rPr>
        <w:t>.</w:t>
      </w:r>
    </w:p>
    <w:p w14:paraId="61D5A8F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Статус студента престаје ако студент не заврши студије у року од: </w:t>
      </w:r>
    </w:p>
    <w:p w14:paraId="5CBF609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две школске године – ако студијски програм траје једну школску годину; </w:t>
      </w:r>
    </w:p>
    <w:p w14:paraId="34E8A94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четири школске године – ако студијски програм траје две школске године; </w:t>
      </w:r>
    </w:p>
    <w:p w14:paraId="5CB2629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шест школских година – ако студијски програм траје три школске године; </w:t>
      </w:r>
    </w:p>
    <w:p w14:paraId="427CAF8B" w14:textId="78007A0A"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4. осам школских година – ако студијски програм траје четири школске године</w:t>
      </w:r>
      <w:r w:rsidR="00A96E4F" w:rsidRPr="005D4287">
        <w:rPr>
          <w:rFonts w:ascii="Times New Roman" w:eastAsia="Times New Roman" w:hAnsi="Times New Roman"/>
          <w:sz w:val="24"/>
          <w:szCs w:val="24"/>
        </w:rPr>
        <w:t xml:space="preserve">. </w:t>
      </w:r>
    </w:p>
    <w:p w14:paraId="45CCCE3D" w14:textId="08D7947E" w:rsidR="00917BF3" w:rsidRPr="005D4287" w:rsidRDefault="00917BF3" w:rsidP="00917BF3">
      <w:pPr>
        <w:widowControl w:val="0"/>
        <w:autoSpaceDE w:val="0"/>
        <w:spacing w:after="0" w:line="240" w:lineRule="auto"/>
        <w:ind w:left="708" w:firstLine="12"/>
        <w:jc w:val="both"/>
        <w:rPr>
          <w:rFonts w:ascii="Times New Roman" w:eastAsia="Times New Roman" w:hAnsi="Times New Roman"/>
          <w:sz w:val="24"/>
          <w:szCs w:val="24"/>
        </w:rPr>
      </w:pPr>
    </w:p>
    <w:p w14:paraId="5D10C157" w14:textId="77777777" w:rsidR="00917BF3" w:rsidRPr="005D4287" w:rsidRDefault="00C66AE2" w:rsidP="00917BF3">
      <w:pPr>
        <w:widowControl w:val="0"/>
        <w:autoSpaceDE w:val="0"/>
        <w:spacing w:after="0" w:line="240" w:lineRule="auto"/>
        <w:ind w:firstLine="720"/>
        <w:jc w:val="both"/>
        <w:rPr>
          <w:rFonts w:ascii="Times New Roman" w:eastAsia="Times New Roman" w:hAnsi="Times New Roman"/>
          <w:sz w:val="24"/>
          <w:szCs w:val="24"/>
        </w:rPr>
      </w:pPr>
      <w:r w:rsidRPr="005D4287">
        <w:rPr>
          <w:rFonts w:ascii="Times New Roman" w:eastAsia="Times New Roman" w:hAnsi="Times New Roman"/>
          <w:sz w:val="24"/>
          <w:szCs w:val="24"/>
        </w:rPr>
        <w:t>Студент који студира уз рад, студент са инвалидитетом, студент који је уписан на студије по афирмативној мери и студент који има статус категорисног врхунско</w:t>
      </w:r>
      <w:r w:rsidR="00FE142E" w:rsidRPr="005D4287">
        <w:rPr>
          <w:rFonts w:ascii="Times New Roman" w:eastAsia="Times New Roman" w:hAnsi="Times New Roman"/>
          <w:sz w:val="24"/>
          <w:szCs w:val="24"/>
        </w:rPr>
        <w:t>г</w:t>
      </w:r>
      <w:r w:rsidRPr="005D4287">
        <w:rPr>
          <w:rFonts w:ascii="Times New Roman" w:eastAsia="Times New Roman" w:hAnsi="Times New Roman"/>
          <w:sz w:val="24"/>
          <w:szCs w:val="24"/>
        </w:rPr>
        <w:t xml:space="preserve">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66D615DF" w14:textId="77777777" w:rsidR="00C66AE2" w:rsidRPr="005D4287" w:rsidRDefault="00C66AE2" w:rsidP="00917BF3">
      <w:pPr>
        <w:widowControl w:val="0"/>
        <w:autoSpaceDE w:val="0"/>
        <w:spacing w:after="0" w:line="240" w:lineRule="auto"/>
        <w:ind w:firstLine="720"/>
        <w:jc w:val="both"/>
      </w:pPr>
      <w:r w:rsidRPr="005D4287">
        <w:rPr>
          <w:rFonts w:ascii="Times New Roman" w:eastAsia="Times New Roman" w:hAnsi="Times New Roman"/>
          <w:sz w:val="24"/>
          <w:szCs w:val="24"/>
        </w:rPr>
        <w:t>У рок из става 1 овог члана не рачуна се време мировања права и обавеза, одобреног студенту у складу са Статутом.</w:t>
      </w:r>
    </w:p>
    <w:p w14:paraId="3E12021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Престанак статуса студента због неблаговременог завршетка студија констатује декан решењем. Решење декана доставља се студенту.</w:t>
      </w:r>
    </w:p>
    <w:p w14:paraId="53E75D1C" w14:textId="77777777" w:rsidR="00C66AE2" w:rsidRPr="005D4287" w:rsidRDefault="00C66AE2">
      <w:pPr>
        <w:widowControl w:val="0"/>
        <w:autoSpaceDE w:val="0"/>
        <w:spacing w:after="0" w:line="240" w:lineRule="auto"/>
        <w:jc w:val="both"/>
        <w:rPr>
          <w:rFonts w:ascii="Times New Roman" w:eastAsia="Times New Roman" w:hAnsi="Times New Roman"/>
          <w:sz w:val="24"/>
          <w:szCs w:val="24"/>
        </w:rPr>
      </w:pPr>
    </w:p>
    <w:p w14:paraId="6DEBE7D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56</w:t>
      </w:r>
      <w:r w:rsidRPr="005D4287">
        <w:rPr>
          <w:rFonts w:ascii="Times New Roman" w:eastAsia="Times New Roman" w:hAnsi="Times New Roman"/>
          <w:sz w:val="24"/>
          <w:szCs w:val="24"/>
        </w:rPr>
        <w:t>.</w:t>
      </w:r>
    </w:p>
    <w:p w14:paraId="0E29254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Студенту се на лични захтев, поднет пре истека рока из ставова 1 и 2 члана 48. може продужити рок за завршетак студија за један семестар, и то:</w:t>
      </w:r>
    </w:p>
    <w:p w14:paraId="5B88D5D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 </w:t>
      </w:r>
    </w:p>
    <w:p w14:paraId="2B813F6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ако му на дан истека рока из ставова 1 и 2 овог члана 48. остаје неостварених највише 15 ЕСПБ бодова потребних за завршетак студија; </w:t>
      </w:r>
    </w:p>
    <w:p w14:paraId="186AFEA9" w14:textId="7A991EA5"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ако је у току трајања студија започео и завршио други одобрени, односно </w:t>
      </w:r>
      <w:r w:rsidRPr="005D4287">
        <w:rPr>
          <w:rFonts w:ascii="Times New Roman" w:eastAsia="Times New Roman" w:hAnsi="Times New Roman"/>
          <w:sz w:val="24"/>
          <w:szCs w:val="24"/>
        </w:rPr>
        <w:lastRenderedPageBreak/>
        <w:t>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14:paraId="477583A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02496243"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Завршетак студија - стручни, академски називи</w:t>
      </w:r>
    </w:p>
    <w:p w14:paraId="544B52B8"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7</w:t>
      </w:r>
      <w:r w:rsidRPr="005D4287">
        <w:rPr>
          <w:rFonts w:ascii="Times New Roman" w:eastAsia="Times New Roman" w:hAnsi="Times New Roman"/>
          <w:sz w:val="24"/>
          <w:szCs w:val="24"/>
        </w:rPr>
        <w:t>.</w:t>
      </w:r>
    </w:p>
    <w:p w14:paraId="68B1476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Основне академске студије завршавају се полагањем свих испита и испуњавањем осталих студијских обавеза, </w:t>
      </w:r>
      <w:r w:rsidR="00E7387B" w:rsidRPr="005D4287">
        <w:rPr>
          <w:rFonts w:ascii="Times New Roman" w:eastAsia="Times New Roman" w:hAnsi="Times New Roman"/>
          <w:sz w:val="24"/>
          <w:szCs w:val="24"/>
        </w:rPr>
        <w:t xml:space="preserve">израдом и одбраном завршног рада, </w:t>
      </w:r>
      <w:r w:rsidRPr="005D4287">
        <w:rPr>
          <w:rFonts w:ascii="Times New Roman" w:eastAsia="Times New Roman" w:hAnsi="Times New Roman"/>
          <w:sz w:val="24"/>
          <w:szCs w:val="24"/>
        </w:rPr>
        <w:t>а у складу са студијским програмом, што значи да је студент остварио најмање 240 ЕСПБ.</w:t>
      </w:r>
    </w:p>
    <w:p w14:paraId="740CC368" w14:textId="77777777" w:rsidR="00E7387B" w:rsidRPr="005D4287" w:rsidRDefault="00E7387B">
      <w:pPr>
        <w:widowControl w:val="0"/>
        <w:autoSpaceDE w:val="0"/>
        <w:spacing w:after="0" w:line="240" w:lineRule="auto"/>
        <w:jc w:val="center"/>
        <w:rPr>
          <w:rFonts w:ascii="Times New Roman" w:eastAsia="Times New Roman" w:hAnsi="Times New Roman"/>
          <w:sz w:val="24"/>
          <w:szCs w:val="24"/>
        </w:rPr>
      </w:pPr>
    </w:p>
    <w:p w14:paraId="28B1653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3883DEBF" w14:textId="77777777" w:rsidR="00E7387B"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 xml:space="preserve">Завршетком студија студент стиче високо образовање и одговарајући стручни, </w:t>
      </w:r>
      <w:r w:rsidR="00E7387B" w:rsidRPr="005D4287">
        <w:rPr>
          <w:rFonts w:ascii="Times New Roman" w:eastAsia="Times New Roman" w:hAnsi="Times New Roman"/>
          <w:sz w:val="24"/>
          <w:szCs w:val="24"/>
        </w:rPr>
        <w:t xml:space="preserve">односно </w:t>
      </w:r>
      <w:r w:rsidRPr="005D4287">
        <w:rPr>
          <w:rFonts w:ascii="Times New Roman" w:eastAsia="Times New Roman" w:hAnsi="Times New Roman"/>
          <w:sz w:val="24"/>
          <w:szCs w:val="24"/>
        </w:rPr>
        <w:t xml:space="preserve">академски назив предвиђен студијским програмом </w:t>
      </w:r>
      <w:r w:rsidR="00E7387B" w:rsidRPr="005D4287">
        <w:rPr>
          <w:rFonts w:ascii="Times New Roman" w:eastAsia="Times New Roman" w:hAnsi="Times New Roman"/>
          <w:sz w:val="24"/>
          <w:szCs w:val="24"/>
        </w:rPr>
        <w:t>основних</w:t>
      </w:r>
      <w:r w:rsidRPr="005D4287">
        <w:rPr>
          <w:rFonts w:ascii="Times New Roman" w:eastAsia="Times New Roman" w:hAnsi="Times New Roman"/>
          <w:sz w:val="24"/>
          <w:szCs w:val="24"/>
        </w:rPr>
        <w:t xml:space="preserve"> студија, у складу са Правилником о листи стручних, академских и научних назива Националног савета за високо образовање, као и друга права у складу са законом.</w:t>
      </w:r>
    </w:p>
    <w:p w14:paraId="360505F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који заврши основне академске студије у обиму од најмање 240 ЕСПБ  бодова, односно у трајању од најмање четири године, стиче стручни назив „дипломирани“са назнаком звања првог степена академских студија из одговарајуће области – у међународном оквиру „bachelor with honours“.</w:t>
      </w:r>
    </w:p>
    <w:p w14:paraId="79C31152" w14:textId="77777777" w:rsidR="00C66AE2" w:rsidRPr="005D4287" w:rsidRDefault="00E7387B">
      <w:pPr>
        <w:widowControl w:val="0"/>
        <w:autoSpaceDE w:val="0"/>
        <w:spacing w:after="0" w:line="240" w:lineRule="auto"/>
        <w:ind w:firstLine="708"/>
        <w:jc w:val="both"/>
      </w:pPr>
      <w:r w:rsidRPr="005D4287">
        <w:rPr>
          <w:rFonts w:ascii="Times New Roman" w:eastAsia="Times New Roman" w:hAnsi="Times New Roman"/>
          <w:sz w:val="24"/>
          <w:szCs w:val="24"/>
        </w:rPr>
        <w:t>Студент који заврши</w:t>
      </w:r>
      <w:r w:rsidR="00C66AE2" w:rsidRPr="005D4287">
        <w:rPr>
          <w:rFonts w:ascii="Times New Roman" w:eastAsia="Times New Roman" w:hAnsi="Times New Roman"/>
          <w:sz w:val="24"/>
          <w:szCs w:val="24"/>
        </w:rPr>
        <w:t xml:space="preserve"> основн</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академск</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студиј</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на студијском програму: </w:t>
      </w:r>
    </w:p>
    <w:p w14:paraId="4B7C7E42" w14:textId="77777777" w:rsidR="00C66AE2" w:rsidRPr="005D4287" w:rsidRDefault="00E7387B">
      <w:pPr>
        <w:pStyle w:val="ListParagraph"/>
        <w:numPr>
          <w:ilvl w:val="0"/>
          <w:numId w:val="3"/>
        </w:numPr>
        <w:jc w:val="both"/>
      </w:pPr>
      <w:r w:rsidRPr="005D4287">
        <w:t xml:space="preserve">филозофије стиче стручни назив </w:t>
      </w:r>
      <w:r w:rsidRPr="005D4287">
        <w:rPr>
          <w:b/>
        </w:rPr>
        <w:t>дипломирани филозоф</w:t>
      </w:r>
      <w:r w:rsidRPr="005D4287">
        <w:t xml:space="preserve">, </w:t>
      </w:r>
    </w:p>
    <w:p w14:paraId="02049368" w14:textId="77777777" w:rsidR="00C66AE2" w:rsidRPr="005D4287" w:rsidRDefault="00E7387B">
      <w:pPr>
        <w:pStyle w:val="ListParagraph"/>
        <w:numPr>
          <w:ilvl w:val="0"/>
          <w:numId w:val="3"/>
        </w:numPr>
        <w:jc w:val="both"/>
      </w:pPr>
      <w:r w:rsidRPr="005D4287">
        <w:t xml:space="preserve">историје стиче стручни назив </w:t>
      </w:r>
      <w:r w:rsidRPr="005D4287">
        <w:rPr>
          <w:b/>
        </w:rPr>
        <w:t>дипломирани историчар,</w:t>
      </w:r>
    </w:p>
    <w:p w14:paraId="04979FB4" w14:textId="77777777" w:rsidR="00C66AE2" w:rsidRPr="005D4287" w:rsidRDefault="00E7387B">
      <w:pPr>
        <w:pStyle w:val="ListParagraph"/>
        <w:numPr>
          <w:ilvl w:val="0"/>
          <w:numId w:val="3"/>
        </w:numPr>
        <w:jc w:val="both"/>
      </w:pPr>
      <w:r w:rsidRPr="005D4287">
        <w:t>психологије стиче стручни назив</w:t>
      </w:r>
      <w:r w:rsidRPr="005D4287">
        <w:rPr>
          <w:b/>
        </w:rPr>
        <w:t xml:space="preserve"> дипломирани психолог,</w:t>
      </w:r>
    </w:p>
    <w:p w14:paraId="47D6623B" w14:textId="77777777" w:rsidR="00C66AE2" w:rsidRPr="005D4287" w:rsidRDefault="00E7387B">
      <w:pPr>
        <w:pStyle w:val="ListParagraph"/>
        <w:numPr>
          <w:ilvl w:val="0"/>
          <w:numId w:val="3"/>
        </w:numPr>
        <w:jc w:val="both"/>
      </w:pPr>
      <w:r w:rsidRPr="005D4287">
        <w:t xml:space="preserve">педагогије стиче стручни назив </w:t>
      </w:r>
      <w:r w:rsidRPr="005D4287">
        <w:rPr>
          <w:b/>
        </w:rPr>
        <w:t>дипломирани педагог</w:t>
      </w:r>
      <w:r w:rsidRPr="005D4287">
        <w:t>,</w:t>
      </w:r>
    </w:p>
    <w:p w14:paraId="068357DB" w14:textId="77777777" w:rsidR="00C66AE2" w:rsidRPr="005D4287" w:rsidRDefault="00E7387B">
      <w:pPr>
        <w:pStyle w:val="ListParagraph"/>
        <w:numPr>
          <w:ilvl w:val="0"/>
          <w:numId w:val="3"/>
        </w:numPr>
        <w:jc w:val="both"/>
      </w:pPr>
      <w:r w:rsidRPr="005D4287">
        <w:t xml:space="preserve">социологије стиче стручни назив </w:t>
      </w:r>
      <w:r w:rsidRPr="005D4287">
        <w:rPr>
          <w:b/>
        </w:rPr>
        <w:t>дипломирани социолог,</w:t>
      </w:r>
    </w:p>
    <w:p w14:paraId="77CE1C5C" w14:textId="77777777" w:rsidR="00C66AE2" w:rsidRPr="005D4287" w:rsidRDefault="00E7387B">
      <w:pPr>
        <w:pStyle w:val="ListParagraph"/>
        <w:numPr>
          <w:ilvl w:val="0"/>
          <w:numId w:val="3"/>
        </w:numPr>
        <w:jc w:val="both"/>
      </w:pPr>
      <w:r w:rsidRPr="005D4287">
        <w:t xml:space="preserve">социјална политика и социјални рад стиче стручни назив </w:t>
      </w:r>
      <w:r w:rsidRPr="005D4287">
        <w:rPr>
          <w:b/>
        </w:rPr>
        <w:t>дипломирани социјални радник,</w:t>
      </w:r>
    </w:p>
    <w:p w14:paraId="3922F147" w14:textId="77777777" w:rsidR="00C66AE2" w:rsidRPr="005D4287" w:rsidRDefault="00E7387B">
      <w:pPr>
        <w:pStyle w:val="ListParagraph"/>
        <w:numPr>
          <w:ilvl w:val="0"/>
          <w:numId w:val="3"/>
        </w:numPr>
        <w:jc w:val="both"/>
      </w:pPr>
      <w:r w:rsidRPr="005D4287">
        <w:t xml:space="preserve">комуницирање и односи са јавношћу стиче стручни назив </w:t>
      </w:r>
      <w:r w:rsidRPr="005D4287">
        <w:rPr>
          <w:b/>
        </w:rPr>
        <w:t>дипломирани комуниколог,</w:t>
      </w:r>
    </w:p>
    <w:p w14:paraId="0C8F1460" w14:textId="77777777" w:rsidR="00C66AE2" w:rsidRPr="005D4287" w:rsidRDefault="00E7387B">
      <w:pPr>
        <w:pStyle w:val="ListParagraph"/>
        <w:numPr>
          <w:ilvl w:val="0"/>
          <w:numId w:val="3"/>
        </w:numPr>
        <w:jc w:val="both"/>
      </w:pPr>
      <w:r w:rsidRPr="005D4287">
        <w:t xml:space="preserve">новинарства стиче стручни назив </w:t>
      </w:r>
      <w:r w:rsidRPr="005D4287">
        <w:rPr>
          <w:b/>
        </w:rPr>
        <w:t>дипломирани журналиста,</w:t>
      </w:r>
    </w:p>
    <w:p w14:paraId="680D69B5" w14:textId="77777777" w:rsidR="00C66AE2" w:rsidRPr="005D4287" w:rsidRDefault="00E7387B">
      <w:pPr>
        <w:pStyle w:val="ListParagraph"/>
        <w:numPr>
          <w:ilvl w:val="0"/>
          <w:numId w:val="3"/>
        </w:numPr>
        <w:jc w:val="both"/>
      </w:pPr>
      <w:r w:rsidRPr="005D4287">
        <w:t xml:space="preserve">србистике стиче стручни назив </w:t>
      </w:r>
      <w:r w:rsidRPr="005D4287">
        <w:rPr>
          <w:b/>
        </w:rPr>
        <w:t>дипломирани филолог,</w:t>
      </w:r>
    </w:p>
    <w:p w14:paraId="659D45DA" w14:textId="77777777" w:rsidR="00C66AE2" w:rsidRPr="005D4287" w:rsidRDefault="00E7387B">
      <w:pPr>
        <w:pStyle w:val="ListParagraph"/>
        <w:numPr>
          <w:ilvl w:val="0"/>
          <w:numId w:val="3"/>
        </w:numPr>
        <w:jc w:val="both"/>
      </w:pPr>
      <w:r w:rsidRPr="005D4287">
        <w:t xml:space="preserve">англистике стиче стручни назив </w:t>
      </w:r>
      <w:r w:rsidRPr="005D4287">
        <w:rPr>
          <w:b/>
        </w:rPr>
        <w:t>дипломирани филолог,</w:t>
      </w:r>
    </w:p>
    <w:p w14:paraId="5D8DBB1F" w14:textId="77777777" w:rsidR="00C66AE2" w:rsidRPr="005D4287" w:rsidRDefault="00E7387B">
      <w:pPr>
        <w:pStyle w:val="ListParagraph"/>
        <w:numPr>
          <w:ilvl w:val="0"/>
          <w:numId w:val="3"/>
        </w:numPr>
        <w:jc w:val="both"/>
      </w:pPr>
      <w:r w:rsidRPr="005D4287">
        <w:t xml:space="preserve">руског језика и књижевности стиче стручни назив </w:t>
      </w:r>
      <w:r w:rsidRPr="005D4287">
        <w:rPr>
          <w:b/>
        </w:rPr>
        <w:t>дипломирани филолог</w:t>
      </w:r>
      <w:r w:rsidRPr="005D4287">
        <w:t>,</w:t>
      </w:r>
    </w:p>
    <w:p w14:paraId="215088ED" w14:textId="77777777" w:rsidR="00C66AE2" w:rsidRPr="005D4287" w:rsidRDefault="00E7387B">
      <w:pPr>
        <w:pStyle w:val="ListParagraph"/>
        <w:numPr>
          <w:ilvl w:val="0"/>
          <w:numId w:val="3"/>
        </w:numPr>
        <w:jc w:val="both"/>
      </w:pPr>
      <w:r w:rsidRPr="005D4287">
        <w:t xml:space="preserve">француски језик и књижевност стиче стручни назив </w:t>
      </w:r>
      <w:r w:rsidRPr="005D4287">
        <w:rPr>
          <w:b/>
        </w:rPr>
        <w:t>дипломирани филолог,</w:t>
      </w:r>
    </w:p>
    <w:p w14:paraId="29A1BED2" w14:textId="77777777" w:rsidR="00C66AE2" w:rsidRPr="005D4287" w:rsidRDefault="00E7387B">
      <w:pPr>
        <w:pStyle w:val="ListParagraph"/>
        <w:numPr>
          <w:ilvl w:val="0"/>
          <w:numId w:val="3"/>
        </w:numPr>
        <w:jc w:val="both"/>
      </w:pPr>
      <w:r w:rsidRPr="005D4287">
        <w:t xml:space="preserve">немачки језик и књижевност стиче стручни назив </w:t>
      </w:r>
      <w:r w:rsidRPr="005D4287">
        <w:rPr>
          <w:b/>
        </w:rPr>
        <w:t>дипломирани филолог</w:t>
      </w:r>
      <w:r w:rsidRPr="005D4287">
        <w:t>.</w:t>
      </w:r>
    </w:p>
    <w:p w14:paraId="3D224625" w14:textId="77777777" w:rsidR="00C66AE2" w:rsidRPr="005D4287" w:rsidRDefault="00C66AE2">
      <w:pPr>
        <w:pStyle w:val="ListParagraph"/>
        <w:ind w:left="720"/>
        <w:jc w:val="both"/>
      </w:pPr>
    </w:p>
    <w:p w14:paraId="66E9DAB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3477D60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Дипломе о завршеним основним акдадемским студијама са додацима потписују декан Факултета и ректор Универзитета.  Дипломе из става један овог члана оверавају се сувим жигом Универзитета.</w:t>
      </w:r>
    </w:p>
    <w:p w14:paraId="745A8B94"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0A9A01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60</w:t>
      </w:r>
      <w:r w:rsidRPr="005D4287">
        <w:rPr>
          <w:rFonts w:ascii="Times New Roman" w:eastAsia="Times New Roman" w:hAnsi="Times New Roman"/>
          <w:sz w:val="24"/>
          <w:szCs w:val="24"/>
        </w:rPr>
        <w:t>.</w:t>
      </w:r>
    </w:p>
    <w:p w14:paraId="166F0E16" w14:textId="5F39908F" w:rsidR="00C51E6F" w:rsidRPr="005D4287" w:rsidRDefault="009253BD" w:rsidP="009253BD">
      <w:pPr>
        <w:suppressAutoHyphens w:val="0"/>
        <w:spacing w:after="0" w:line="240" w:lineRule="auto"/>
        <w:ind w:hanging="90"/>
        <w:rPr>
          <w:rFonts w:ascii="Times New Roman" w:eastAsia="Times New Roman" w:hAnsi="Times New Roman"/>
          <w:sz w:val="24"/>
          <w:szCs w:val="24"/>
          <w:lang w:eastAsia="en-US"/>
        </w:rPr>
      </w:pPr>
      <w:r w:rsidRPr="005D4287">
        <w:rPr>
          <w:rFonts w:ascii="Times New Roman" w:hAnsi="Times New Roman"/>
          <w:sz w:val="24"/>
        </w:rPr>
        <w:tab/>
      </w:r>
      <w:r w:rsidRPr="005D4287">
        <w:rPr>
          <w:rFonts w:ascii="Times New Roman" w:hAnsi="Times New Roman"/>
          <w:sz w:val="24"/>
        </w:rPr>
        <w:tab/>
      </w:r>
      <w:r w:rsidR="00BE5DF5" w:rsidRPr="005D4287">
        <w:rPr>
          <w:rFonts w:ascii="Times New Roman" w:hAnsi="Times New Roman"/>
          <w:sz w:val="24"/>
        </w:rPr>
        <w:t>Студирањем</w:t>
      </w:r>
      <w:r w:rsidR="00C66AE2" w:rsidRPr="005D4287">
        <w:rPr>
          <w:rFonts w:ascii="Times New Roman" w:hAnsi="Times New Roman"/>
          <w:sz w:val="24"/>
        </w:rPr>
        <w:t xml:space="preserve"> </w:t>
      </w:r>
      <w:r w:rsidR="00C66AE2" w:rsidRPr="005D4287">
        <w:rPr>
          <w:rFonts w:ascii="Times New Roman" w:hAnsi="Times New Roman"/>
          <w:b/>
          <w:bCs/>
          <w:sz w:val="24"/>
        </w:rPr>
        <w:t xml:space="preserve">основних академских студија </w:t>
      </w:r>
      <w:r w:rsidR="00C66AE2" w:rsidRPr="005D4287">
        <w:rPr>
          <w:rFonts w:ascii="Times New Roman" w:hAnsi="Times New Roman"/>
          <w:sz w:val="24"/>
        </w:rPr>
        <w:t xml:space="preserve">на </w:t>
      </w:r>
      <w:r w:rsidR="00EF09EF" w:rsidRPr="005D4287">
        <w:rPr>
          <w:rFonts w:ascii="Times New Roman" w:hAnsi="Times New Roman"/>
          <w:sz w:val="24"/>
        </w:rPr>
        <w:t xml:space="preserve">неком од </w:t>
      </w:r>
      <w:r w:rsidR="00C66AE2" w:rsidRPr="005D4287">
        <w:rPr>
          <w:rFonts w:ascii="Times New Roman" w:hAnsi="Times New Roman"/>
          <w:sz w:val="24"/>
        </w:rPr>
        <w:t>студијск</w:t>
      </w:r>
      <w:r w:rsidR="00EF09EF" w:rsidRPr="005D4287">
        <w:rPr>
          <w:rFonts w:ascii="Times New Roman" w:hAnsi="Times New Roman"/>
          <w:sz w:val="24"/>
        </w:rPr>
        <w:t>их програма Факултета студент</w:t>
      </w:r>
      <w:r w:rsidRPr="005D4287">
        <w:rPr>
          <w:rFonts w:ascii="Times New Roman" w:eastAsia="Times New Roman" w:hAnsi="Times New Roman"/>
          <w:sz w:val="24"/>
          <w:szCs w:val="24"/>
          <w:lang w:eastAsia="en-US"/>
        </w:rPr>
        <w:t xml:space="preserve"> </w:t>
      </w:r>
      <w:r w:rsidR="00C51E6F" w:rsidRPr="005D4287">
        <w:rPr>
          <w:rFonts w:ascii="Times New Roman" w:eastAsia="Times New Roman" w:hAnsi="Times New Roman"/>
          <w:sz w:val="24"/>
          <w:szCs w:val="24"/>
          <w:lang w:eastAsia="en-US"/>
        </w:rPr>
        <w:t>стиче</w:t>
      </w:r>
      <w:r w:rsidRPr="005D4287">
        <w:rPr>
          <w:rFonts w:ascii="Times New Roman" w:eastAsia="Times New Roman" w:hAnsi="Times New Roman"/>
          <w:sz w:val="24"/>
          <w:szCs w:val="24"/>
          <w:lang w:eastAsia="en-US"/>
        </w:rPr>
        <w:tab/>
      </w:r>
    </w:p>
    <w:p w14:paraId="3D7C2E45" w14:textId="77777777" w:rsidR="00210CB0" w:rsidRPr="005D4287" w:rsidRDefault="00C51E6F" w:rsidP="009253BD">
      <w:pPr>
        <w:suppressAutoHyphens w:val="0"/>
        <w:spacing w:after="0" w:line="240" w:lineRule="auto"/>
        <w:ind w:hanging="9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Pr="005D4287">
        <w:rPr>
          <w:rFonts w:ascii="Times New Roman" w:eastAsia="Times New Roman" w:hAnsi="Times New Roman"/>
          <w:sz w:val="24"/>
          <w:szCs w:val="24"/>
          <w:lang w:eastAsia="en-US"/>
        </w:rPr>
        <w:tab/>
      </w:r>
      <w:r w:rsidR="009253BD" w:rsidRPr="005D4287">
        <w:rPr>
          <w:rFonts w:ascii="Times New Roman" w:eastAsia="Times New Roman" w:hAnsi="Times New Roman"/>
          <w:sz w:val="24"/>
          <w:szCs w:val="24"/>
          <w:lang w:eastAsia="en-US"/>
        </w:rPr>
        <w:t>1.</w:t>
      </w:r>
      <w:r w:rsidRPr="005D4287">
        <w:rPr>
          <w:rFonts w:ascii="Times New Roman" w:eastAsia="Times New Roman" w:hAnsi="Times New Roman"/>
          <w:sz w:val="24"/>
          <w:szCs w:val="24"/>
          <w:lang w:eastAsia="en-US"/>
        </w:rPr>
        <w:t xml:space="preserve"> </w:t>
      </w:r>
      <w:r w:rsidR="002C0F23" w:rsidRPr="005D4287">
        <w:rPr>
          <w:rFonts w:ascii="Times New Roman" w:eastAsia="Times New Roman" w:hAnsi="Times New Roman"/>
          <w:sz w:val="24"/>
          <w:szCs w:val="24"/>
          <w:lang w:eastAsia="en-US"/>
        </w:rPr>
        <w:t>о</w:t>
      </w:r>
      <w:r w:rsidR="009253BD" w:rsidRPr="005D4287">
        <w:rPr>
          <w:rFonts w:ascii="Times New Roman" w:eastAsia="Times New Roman" w:hAnsi="Times New Roman"/>
          <w:sz w:val="24"/>
          <w:szCs w:val="24"/>
          <w:lang w:eastAsia="en-US"/>
        </w:rPr>
        <w:t>пште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способности: </w:t>
      </w:r>
    </w:p>
    <w:p w14:paraId="6007E375"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анализе, синтезе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предвиђања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решења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последица; </w:t>
      </w:r>
    </w:p>
    <w:p w14:paraId="29ADE9E7"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овладавања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методама, поступцима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процесима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истраживања;</w:t>
      </w:r>
    </w:p>
    <w:p w14:paraId="0FF31A10"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развоја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критичког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самокритичког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мишљења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приступа; </w:t>
      </w:r>
    </w:p>
    <w:p w14:paraId="7C3B94CD" w14:textId="77777777" w:rsidR="00C51E6F" w:rsidRPr="005D4287" w:rsidRDefault="009253BD" w:rsidP="002C0F23">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примене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упракси; </w:t>
      </w:r>
    </w:p>
    <w:p w14:paraId="14C87722" w14:textId="77777777" w:rsidR="00C51E6F" w:rsidRPr="005D4287" w:rsidRDefault="00C51E6F"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w:t>
      </w:r>
      <w:r w:rsidR="009253BD" w:rsidRPr="005D4287">
        <w:rPr>
          <w:rFonts w:ascii="Times New Roman" w:eastAsia="Times New Roman" w:hAnsi="Times New Roman"/>
          <w:sz w:val="24"/>
          <w:szCs w:val="24"/>
          <w:lang w:eastAsia="en-US"/>
        </w:rPr>
        <w:t>азвоја</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комуникационих</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способности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спретности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као</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сарадње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са</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ужим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социјалним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међународним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окружењем; </w:t>
      </w:r>
    </w:p>
    <w:p w14:paraId="698F142A" w14:textId="77777777" w:rsidR="00924683"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lastRenderedPageBreak/>
        <w:t>професионалне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етичности</w:t>
      </w:r>
      <w:r w:rsidR="00924683" w:rsidRPr="005D4287">
        <w:rPr>
          <w:rFonts w:ascii="Times New Roman" w:eastAsia="Times New Roman" w:hAnsi="Times New Roman"/>
          <w:sz w:val="24"/>
          <w:szCs w:val="24"/>
          <w:lang w:eastAsia="en-US"/>
        </w:rPr>
        <w:t>;</w:t>
      </w:r>
    </w:p>
    <w:p w14:paraId="31056DAB" w14:textId="77777777" w:rsidR="00C51E6F" w:rsidRPr="005D4287" w:rsidRDefault="00924683"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hAnsi="Times New Roman"/>
          <w:sz w:val="24"/>
        </w:rPr>
        <w:t>поседује напредна академска и/или стручна знања која се односе на теорије, принципе и процесе укључујући вредновање, критичко разумевање и примену у области учења и/или рада;</w:t>
      </w:r>
    </w:p>
    <w:p w14:paraId="384D0DDE" w14:textId="77777777" w:rsidR="009253BD" w:rsidRPr="005D4287" w:rsidRDefault="00C51E6F" w:rsidP="009253BD">
      <w:pPr>
        <w:suppressAutoHyphens w:val="0"/>
        <w:spacing w:after="0" w:line="240" w:lineRule="auto"/>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9253BD" w:rsidRPr="005D4287">
        <w:rPr>
          <w:rFonts w:ascii="Times New Roman" w:eastAsia="Times New Roman" w:hAnsi="Times New Roman"/>
          <w:sz w:val="24"/>
          <w:szCs w:val="24"/>
          <w:lang w:eastAsia="en-US"/>
        </w:rPr>
        <w:t>2</w:t>
      </w:r>
      <w:r w:rsidRPr="005D4287">
        <w:rPr>
          <w:rFonts w:ascii="Times New Roman" w:eastAsia="Times New Roman" w:hAnsi="Times New Roman"/>
          <w:sz w:val="24"/>
          <w:szCs w:val="24"/>
          <w:lang w:eastAsia="en-US"/>
        </w:rPr>
        <w:t xml:space="preserve">. </w:t>
      </w:r>
      <w:r w:rsidR="002C0F23" w:rsidRPr="005D4287">
        <w:rPr>
          <w:rFonts w:ascii="Times New Roman" w:eastAsia="Times New Roman" w:hAnsi="Times New Roman"/>
          <w:sz w:val="24"/>
          <w:szCs w:val="24"/>
          <w:lang w:eastAsia="en-US"/>
        </w:rPr>
        <w:t>п</w:t>
      </w:r>
      <w:r w:rsidR="009253BD" w:rsidRPr="005D4287">
        <w:rPr>
          <w:rFonts w:ascii="Times New Roman" w:eastAsia="Times New Roman" w:hAnsi="Times New Roman"/>
          <w:sz w:val="24"/>
          <w:szCs w:val="24"/>
          <w:lang w:eastAsia="en-US"/>
        </w:rPr>
        <w:t>редметно-специфичне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способности: </w:t>
      </w:r>
    </w:p>
    <w:p w14:paraId="7F19C1D4"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темељног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познавања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разумевања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дисциплине</w:t>
      </w:r>
      <w:r w:rsidR="00BE5DF5"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струке;</w:t>
      </w:r>
    </w:p>
    <w:p w14:paraId="1A2DED76"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решавања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конкретних</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проблема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уз</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употребу</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научних</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метода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поступака;</w:t>
      </w:r>
    </w:p>
    <w:p w14:paraId="6EFB7CB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пројектовања, организације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контроле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производње; </w:t>
      </w:r>
    </w:p>
    <w:p w14:paraId="40EB6E5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за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економично</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коришћење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природних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ресурса, 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складу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принципима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одрживог</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развоја.</w:t>
      </w:r>
    </w:p>
    <w:p w14:paraId="22F3CF0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повезивања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основних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из</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различитих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области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њихове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примене;</w:t>
      </w:r>
    </w:p>
    <w:p w14:paraId="7E5907F7"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праћења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примене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новина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струци;</w:t>
      </w:r>
    </w:p>
    <w:p w14:paraId="38938E2F"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развоја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вештина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спретности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употреби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одговарајућем</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подручју; </w:t>
      </w:r>
    </w:p>
    <w:p w14:paraId="0FC279DE"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7"/>
          <w:szCs w:val="27"/>
          <w:lang w:eastAsia="en-US"/>
        </w:rPr>
      </w:pPr>
      <w:r w:rsidRPr="005D4287">
        <w:rPr>
          <w:rFonts w:ascii="Times New Roman" w:eastAsia="Times New Roman" w:hAnsi="Times New Roman"/>
          <w:sz w:val="24"/>
          <w:szCs w:val="24"/>
          <w:lang w:eastAsia="en-US"/>
        </w:rPr>
        <w:t>употребе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информационокомуникационих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технологија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овладавању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знањима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одговарајућег</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подручја.</w:t>
      </w:r>
      <w:r w:rsidRPr="005D4287">
        <w:rPr>
          <w:rFonts w:ascii="Times New Roman" w:eastAsia="Times New Roman" w:hAnsi="Times New Roman"/>
          <w:sz w:val="27"/>
          <w:szCs w:val="27"/>
          <w:lang w:eastAsia="en-US"/>
        </w:rPr>
        <w:t xml:space="preserve"> </w:t>
      </w:r>
    </w:p>
    <w:p w14:paraId="32C9F67E" w14:textId="77777777" w:rsidR="00BE5DF5" w:rsidRPr="005D4287" w:rsidRDefault="00BE5DF5" w:rsidP="00BE5DF5">
      <w:pPr>
        <w:suppressAutoHyphens w:val="0"/>
        <w:spacing w:after="0" w:line="240" w:lineRule="auto"/>
        <w:ind w:firstLine="708"/>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 завршетку основних академских студија на неком од студијских програма Факултета студент:</w:t>
      </w:r>
    </w:p>
    <w:p w14:paraId="09020623" w14:textId="77777777" w:rsidR="00BE5DF5" w:rsidRPr="005D4287" w:rsidRDefault="00BE5DF5"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поседује напредна академска и/или стручна знања која се односе на теорије, принципе и процесе укључујући вредновање, критичко разумевање и примену у области учења и/или рада;</w:t>
      </w:r>
    </w:p>
    <w:p w14:paraId="2DB20F55" w14:textId="77777777" w:rsidR="002375FB" w:rsidRPr="005D4287" w:rsidRDefault="002375FB" w:rsidP="00BE5DF5">
      <w:pPr>
        <w:numPr>
          <w:ilvl w:val="0"/>
          <w:numId w:val="13"/>
        </w:numPr>
        <w:suppressAutoHyphens w:val="0"/>
        <w:spacing w:after="0" w:line="240" w:lineRule="auto"/>
        <w:ind w:left="1260"/>
        <w:rPr>
          <w:rFonts w:ascii="Times New Roman" w:eastAsia="Times New Roman" w:hAnsi="Times New Roman"/>
          <w:sz w:val="27"/>
          <w:szCs w:val="27"/>
          <w:lang w:eastAsia="en-US"/>
        </w:rPr>
      </w:pPr>
      <w:r w:rsidRPr="005D4287">
        <w:rPr>
          <w:rFonts w:ascii="Times New Roman" w:hAnsi="Times New Roman"/>
          <w:sz w:val="24"/>
        </w:rPr>
        <w:t>има вештине потребне да решава сложене проблеме у области учења и/или рада у нестандардним условима; примењује вештине успешне комуникације у интеракцији и сарадњи са другима из различитих друштвених група; користи опрему, инструменте и уређаје релевантне за област учења и/или рада;</w:t>
      </w:r>
    </w:p>
    <w:p w14:paraId="23030693" w14:textId="77777777" w:rsidR="002375FB" w:rsidRPr="005D4287" w:rsidRDefault="002375FB" w:rsidP="00BE5DF5">
      <w:pPr>
        <w:widowControl w:val="0"/>
        <w:numPr>
          <w:ilvl w:val="0"/>
          <w:numId w:val="13"/>
        </w:numPr>
        <w:autoSpaceDE w:val="0"/>
        <w:spacing w:after="0" w:line="240" w:lineRule="auto"/>
        <w:ind w:left="1260"/>
        <w:jc w:val="both"/>
        <w:rPr>
          <w:rFonts w:ascii="Times New Roman" w:hAnsi="Times New Roman"/>
          <w:sz w:val="24"/>
        </w:rPr>
      </w:pPr>
      <w:r w:rsidRPr="005D4287">
        <w:rPr>
          <w:rFonts w:ascii="Times New Roman" w:hAnsi="Times New Roman"/>
          <w:sz w:val="24"/>
        </w:rPr>
        <w:t>има развијене способности и ставове који омогућавају да буде предузимљив у решавању проблема у нестандардним условима; да води сложене пројекте самостално и са пуном одговорношћу; да примењује етичке стандарде своје професије; да организује, контролише и обучава друге за рад; да анализира и вреднује различите концепте, моделе и принципе теорије и праксе унапређујући постојећу праксу; да испољава позитиван однос према значају целоживотног учења у личном и професионалном развоју.</w:t>
      </w:r>
    </w:p>
    <w:p w14:paraId="461FEEF2" w14:textId="77777777" w:rsidR="00C66AE2" w:rsidRPr="005D4287" w:rsidRDefault="00C66AE2" w:rsidP="005613E0">
      <w:pPr>
        <w:widowControl w:val="0"/>
        <w:autoSpaceDE w:val="0"/>
        <w:spacing w:after="0" w:line="240" w:lineRule="auto"/>
        <w:jc w:val="both"/>
        <w:rPr>
          <w:rFonts w:ascii="Times New Roman" w:eastAsia="Times New Roman" w:hAnsi="Times New Roman"/>
          <w:sz w:val="32"/>
          <w:szCs w:val="24"/>
        </w:rPr>
      </w:pPr>
    </w:p>
    <w:p w14:paraId="521EA6EF"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Евиденција</w:t>
      </w:r>
    </w:p>
    <w:p w14:paraId="7CF703A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61</w:t>
      </w:r>
      <w:r w:rsidRPr="005D4287">
        <w:rPr>
          <w:rFonts w:ascii="Times New Roman" w:eastAsia="Times New Roman" w:hAnsi="Times New Roman"/>
          <w:sz w:val="24"/>
          <w:szCs w:val="24"/>
        </w:rPr>
        <w:t>.</w:t>
      </w:r>
    </w:p>
    <w:p w14:paraId="2B54F06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је дужан да води евиденцију о оцењивању и напредовању студената у штампаном и електронском облику.</w:t>
      </w:r>
    </w:p>
    <w:p w14:paraId="74981A5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 Факултету се води матична књига студената, евиденција о издатим дипломама и додацима диплома</w:t>
      </w:r>
      <w:r w:rsidR="00C43CAB"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као и записник о полагању завршног испита.</w:t>
      </w:r>
    </w:p>
    <w:p w14:paraId="0A37D49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Матична књига студената се трајно чува.</w:t>
      </w:r>
    </w:p>
    <w:p w14:paraId="1AE3CC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 основу података из евиденције Факултет издаје јавне исправе. Јавне исправе су: студентска књижица (индекс) и диплома о стеченом високом образовању на основним академским студијама.</w:t>
      </w:r>
    </w:p>
    <w:p w14:paraId="302DBDD7" w14:textId="77777777" w:rsidR="00C831E2" w:rsidRPr="005D4287" w:rsidRDefault="00C831E2">
      <w:pPr>
        <w:spacing w:after="0" w:line="240" w:lineRule="auto"/>
        <w:ind w:firstLine="708"/>
        <w:rPr>
          <w:rFonts w:ascii="Times New Roman" w:hAnsi="Times New Roman"/>
          <w:b/>
          <w:sz w:val="24"/>
          <w:szCs w:val="24"/>
        </w:rPr>
      </w:pPr>
    </w:p>
    <w:p w14:paraId="65D89EEB" w14:textId="77777777" w:rsidR="00C66AE2" w:rsidRPr="005D4287" w:rsidRDefault="00C66AE2">
      <w:pPr>
        <w:spacing w:after="0" w:line="240" w:lineRule="auto"/>
        <w:ind w:firstLine="708"/>
      </w:pPr>
      <w:r w:rsidRPr="005D4287">
        <w:rPr>
          <w:rFonts w:ascii="Times New Roman" w:hAnsi="Times New Roman"/>
          <w:b/>
          <w:sz w:val="24"/>
          <w:szCs w:val="24"/>
        </w:rPr>
        <w:t>V ПРЕЛАЗНЕ И ЗАВРШНЕ ОДРЕДБЕ</w:t>
      </w:r>
    </w:p>
    <w:p w14:paraId="425597F4" w14:textId="77777777" w:rsidR="00C66AE2" w:rsidRPr="005D4287" w:rsidRDefault="00C66AE2">
      <w:pPr>
        <w:spacing w:after="0" w:line="240" w:lineRule="auto"/>
        <w:rPr>
          <w:rFonts w:ascii="Times New Roman" w:hAnsi="Times New Roman"/>
          <w:b/>
          <w:sz w:val="24"/>
          <w:szCs w:val="24"/>
        </w:rPr>
      </w:pPr>
    </w:p>
    <w:p w14:paraId="68B34BC5" w14:textId="77777777" w:rsidR="00C66AE2" w:rsidRPr="005D4287" w:rsidRDefault="00C66AE2">
      <w:pPr>
        <w:spacing w:after="0" w:line="240" w:lineRule="auto"/>
        <w:jc w:val="center"/>
      </w:pPr>
      <w:r w:rsidRPr="005D4287">
        <w:rPr>
          <w:rFonts w:ascii="Times New Roman" w:hAnsi="Times New Roman"/>
          <w:sz w:val="24"/>
          <w:szCs w:val="24"/>
        </w:rPr>
        <w:t xml:space="preserve">Члан </w:t>
      </w:r>
      <w:r w:rsidR="002C0F23" w:rsidRPr="005D4287">
        <w:rPr>
          <w:rFonts w:ascii="Times New Roman" w:hAnsi="Times New Roman"/>
          <w:sz w:val="24"/>
          <w:szCs w:val="24"/>
        </w:rPr>
        <w:t>62</w:t>
      </w:r>
      <w:r w:rsidRPr="005D4287">
        <w:rPr>
          <w:rFonts w:ascii="Times New Roman" w:hAnsi="Times New Roman"/>
          <w:sz w:val="24"/>
          <w:szCs w:val="24"/>
        </w:rPr>
        <w:t>.</w:t>
      </w:r>
    </w:p>
    <w:p w14:paraId="416EC67E" w14:textId="77777777" w:rsidR="00C66AE2" w:rsidRPr="005D4287" w:rsidRDefault="00C66AE2">
      <w:pPr>
        <w:spacing w:after="0" w:line="240" w:lineRule="auto"/>
        <w:ind w:firstLine="708"/>
        <w:jc w:val="both"/>
      </w:pPr>
      <w:r w:rsidRPr="005D4287">
        <w:rPr>
          <w:rFonts w:ascii="Times New Roman" w:hAnsi="Times New Roman"/>
          <w:sz w:val="24"/>
          <w:szCs w:val="24"/>
        </w:rPr>
        <w:t>Одредбе овог Правилника примењују се на студенте који су уписани на студијске програме основних академских студија који се реализују на Факултету према одредбама Закона о високом образовању.</w:t>
      </w:r>
    </w:p>
    <w:p w14:paraId="51C1A843" w14:textId="77777777" w:rsidR="00C66AE2" w:rsidRPr="005D4287" w:rsidRDefault="00C66AE2">
      <w:pPr>
        <w:spacing w:after="0" w:line="240" w:lineRule="auto"/>
        <w:jc w:val="center"/>
        <w:rPr>
          <w:rFonts w:ascii="Times New Roman" w:hAnsi="Times New Roman"/>
          <w:sz w:val="24"/>
          <w:szCs w:val="24"/>
        </w:rPr>
      </w:pPr>
    </w:p>
    <w:p w14:paraId="0D61000A" w14:textId="77777777" w:rsidR="00C66AE2" w:rsidRPr="005D4287" w:rsidRDefault="00C66AE2">
      <w:pPr>
        <w:spacing w:after="0" w:line="240" w:lineRule="auto"/>
        <w:jc w:val="center"/>
      </w:pPr>
      <w:r w:rsidRPr="005D4287">
        <w:rPr>
          <w:rFonts w:ascii="Times New Roman" w:hAnsi="Times New Roman"/>
          <w:sz w:val="24"/>
          <w:szCs w:val="24"/>
        </w:rPr>
        <w:t>Члан 6</w:t>
      </w:r>
      <w:r w:rsidR="002C0F23" w:rsidRPr="005D4287">
        <w:rPr>
          <w:rFonts w:ascii="Times New Roman" w:hAnsi="Times New Roman"/>
          <w:sz w:val="24"/>
          <w:szCs w:val="24"/>
        </w:rPr>
        <w:t>3</w:t>
      </w:r>
      <w:r w:rsidRPr="005D4287">
        <w:rPr>
          <w:rFonts w:ascii="Times New Roman" w:hAnsi="Times New Roman"/>
          <w:sz w:val="24"/>
          <w:szCs w:val="24"/>
        </w:rPr>
        <w:t>.</w:t>
      </w:r>
    </w:p>
    <w:p w14:paraId="5D4B301C" w14:textId="77777777" w:rsidR="00C66AE2" w:rsidRPr="005D4287" w:rsidRDefault="00C66AE2">
      <w:pPr>
        <w:spacing w:after="0" w:line="240" w:lineRule="auto"/>
        <w:ind w:firstLine="708"/>
        <w:jc w:val="both"/>
      </w:pPr>
      <w:r w:rsidRPr="005D4287">
        <w:rPr>
          <w:rFonts w:ascii="Times New Roman" w:hAnsi="Times New Roman"/>
          <w:sz w:val="24"/>
          <w:szCs w:val="24"/>
        </w:rPr>
        <w:t>Измене и допуне овог Правилника врше се на исти начин као и његово доношење.</w:t>
      </w:r>
    </w:p>
    <w:p w14:paraId="28819005" w14:textId="77777777" w:rsidR="00C66AE2" w:rsidRPr="005D4287" w:rsidRDefault="00C66AE2">
      <w:pPr>
        <w:spacing w:after="0" w:line="240" w:lineRule="auto"/>
        <w:ind w:firstLine="708"/>
        <w:jc w:val="both"/>
        <w:rPr>
          <w:rFonts w:ascii="Times New Roman" w:hAnsi="Times New Roman"/>
          <w:sz w:val="24"/>
          <w:szCs w:val="24"/>
        </w:rPr>
      </w:pPr>
    </w:p>
    <w:p w14:paraId="0D7ECE3C" w14:textId="77777777" w:rsidR="00C66AE2" w:rsidRPr="005D4287" w:rsidRDefault="00C66AE2">
      <w:pPr>
        <w:spacing w:after="0" w:line="240" w:lineRule="auto"/>
        <w:jc w:val="center"/>
      </w:pPr>
      <w:r w:rsidRPr="005D4287">
        <w:rPr>
          <w:rFonts w:ascii="Times New Roman" w:hAnsi="Times New Roman"/>
          <w:sz w:val="24"/>
          <w:szCs w:val="24"/>
        </w:rPr>
        <w:t>Члан 6</w:t>
      </w:r>
      <w:r w:rsidR="002C0F23" w:rsidRPr="005D4287">
        <w:rPr>
          <w:rFonts w:ascii="Times New Roman" w:hAnsi="Times New Roman"/>
          <w:sz w:val="24"/>
          <w:szCs w:val="24"/>
        </w:rPr>
        <w:t>4</w:t>
      </w:r>
      <w:r w:rsidRPr="005D4287">
        <w:rPr>
          <w:rFonts w:ascii="Times New Roman" w:hAnsi="Times New Roman"/>
          <w:sz w:val="24"/>
          <w:szCs w:val="24"/>
        </w:rPr>
        <w:t>.</w:t>
      </w:r>
    </w:p>
    <w:p w14:paraId="54BA9309" w14:textId="6E0A9B5C" w:rsidR="008550CA" w:rsidRPr="005D4287" w:rsidRDefault="008550CA" w:rsidP="008550CA">
      <w:pPr>
        <w:spacing w:after="0" w:line="240" w:lineRule="auto"/>
        <w:ind w:firstLine="708"/>
        <w:jc w:val="both"/>
      </w:pPr>
      <w:r w:rsidRPr="005D4287">
        <w:rPr>
          <w:rFonts w:ascii="Times New Roman" w:hAnsi="Times New Roman"/>
          <w:sz w:val="24"/>
          <w:szCs w:val="24"/>
        </w:rPr>
        <w:t>Усвајањем овог Правилника престаје да важи Правилник о основним академским ст</w:t>
      </w:r>
      <w:r w:rsidRPr="005D4287">
        <w:rPr>
          <w:rFonts w:ascii="Times New Roman" w:hAnsi="Times New Roman"/>
          <w:sz w:val="24"/>
          <w:szCs w:val="24"/>
          <w:lang w:val="sr-Cyrl-RS"/>
        </w:rPr>
        <w:t>у</w:t>
      </w:r>
      <w:r w:rsidRPr="005D4287">
        <w:rPr>
          <w:rFonts w:ascii="Times New Roman" w:hAnsi="Times New Roman"/>
          <w:sz w:val="24"/>
          <w:szCs w:val="24"/>
        </w:rPr>
        <w:t>ди</w:t>
      </w:r>
      <w:r w:rsidRPr="005D4287">
        <w:rPr>
          <w:rFonts w:ascii="Times New Roman" w:hAnsi="Times New Roman"/>
          <w:sz w:val="24"/>
          <w:szCs w:val="24"/>
          <w:lang w:val="sr-Cyrl-RS"/>
        </w:rPr>
        <w:t>ј</w:t>
      </w:r>
      <w:r w:rsidRPr="005D4287">
        <w:rPr>
          <w:rFonts w:ascii="Times New Roman" w:hAnsi="Times New Roman"/>
          <w:sz w:val="24"/>
          <w:szCs w:val="24"/>
        </w:rPr>
        <w:t>ама Филозофског Факултета број 218/1-3-01 од 24.</w:t>
      </w:r>
      <w:r w:rsidR="005D4287" w:rsidRPr="005D4287">
        <w:rPr>
          <w:rFonts w:ascii="Times New Roman" w:hAnsi="Times New Roman"/>
          <w:sz w:val="24"/>
          <w:szCs w:val="24"/>
          <w:lang w:val="sr-Cyrl-RS"/>
        </w:rPr>
        <w:t xml:space="preserve"> </w:t>
      </w:r>
      <w:r w:rsidRPr="005D4287">
        <w:rPr>
          <w:rFonts w:ascii="Times New Roman" w:hAnsi="Times New Roman"/>
          <w:sz w:val="24"/>
          <w:szCs w:val="24"/>
        </w:rPr>
        <w:t>6.</w:t>
      </w:r>
      <w:r w:rsidR="005D4287" w:rsidRPr="005D4287">
        <w:rPr>
          <w:rFonts w:ascii="Times New Roman" w:hAnsi="Times New Roman"/>
          <w:sz w:val="24"/>
          <w:szCs w:val="24"/>
          <w:lang w:val="sr-Cyrl-RS"/>
        </w:rPr>
        <w:t xml:space="preserve"> </w:t>
      </w:r>
      <w:r w:rsidRPr="005D4287">
        <w:rPr>
          <w:rFonts w:ascii="Times New Roman" w:hAnsi="Times New Roman"/>
          <w:sz w:val="24"/>
          <w:szCs w:val="24"/>
        </w:rPr>
        <w:t>2020. године.</w:t>
      </w:r>
    </w:p>
    <w:p w14:paraId="7E9061AA" w14:textId="77777777" w:rsidR="00C66AE2" w:rsidRPr="005D4287" w:rsidRDefault="00C66AE2">
      <w:pPr>
        <w:spacing w:after="0" w:line="240" w:lineRule="auto"/>
        <w:ind w:firstLine="708"/>
        <w:jc w:val="both"/>
      </w:pPr>
      <w:r w:rsidRPr="005D4287">
        <w:rPr>
          <w:rFonts w:ascii="Times New Roman" w:hAnsi="Times New Roman"/>
          <w:sz w:val="24"/>
          <w:szCs w:val="24"/>
        </w:rPr>
        <w:t>Овај Правилник ступа на снагу даном доношења а примењује се након објављивања на интернет презентацији Факултета.</w:t>
      </w:r>
    </w:p>
    <w:p w14:paraId="03FFBFCE" w14:textId="77777777" w:rsidR="00C66AE2" w:rsidRPr="005D4287" w:rsidRDefault="00C66AE2">
      <w:pPr>
        <w:spacing w:after="0" w:line="240" w:lineRule="auto"/>
        <w:ind w:firstLine="708"/>
        <w:jc w:val="both"/>
        <w:rPr>
          <w:rFonts w:ascii="Times New Roman" w:hAnsi="Times New Roman"/>
          <w:sz w:val="24"/>
          <w:szCs w:val="24"/>
        </w:rPr>
      </w:pPr>
    </w:p>
    <w:p w14:paraId="056DFDDB" w14:textId="77777777" w:rsidR="00C66AE2" w:rsidRPr="005D4287" w:rsidRDefault="00C66AE2">
      <w:pPr>
        <w:spacing w:after="0" w:line="240" w:lineRule="auto"/>
        <w:ind w:firstLine="708"/>
        <w:jc w:val="both"/>
        <w:rPr>
          <w:rFonts w:ascii="Times New Roman" w:hAnsi="Times New Roman"/>
          <w:sz w:val="24"/>
          <w:szCs w:val="24"/>
        </w:rPr>
      </w:pPr>
    </w:p>
    <w:p w14:paraId="67B080FD" w14:textId="77777777" w:rsidR="00C66AE2" w:rsidRPr="005D4287" w:rsidRDefault="00C66AE2">
      <w:pPr>
        <w:spacing w:after="0" w:line="240" w:lineRule="auto"/>
        <w:ind w:firstLine="708"/>
        <w:jc w:val="both"/>
      </w:pPr>
      <w:r w:rsidRPr="005D4287">
        <w:rPr>
          <w:rFonts w:ascii="Times New Roman" w:hAnsi="Times New Roman"/>
          <w:sz w:val="24"/>
          <w:szCs w:val="24"/>
        </w:rPr>
        <w:t>НАСТАВНО-НАУЧНО ВЕЋЕ ФИЛОЗОФСКОГ ФАКУЛТЕТА</w:t>
      </w:r>
    </w:p>
    <w:p w14:paraId="79516038" w14:textId="77777777" w:rsidR="00C66AE2" w:rsidRPr="005D4287" w:rsidRDefault="00C66AE2">
      <w:pPr>
        <w:spacing w:after="0" w:line="240" w:lineRule="auto"/>
        <w:ind w:firstLine="708"/>
        <w:jc w:val="both"/>
        <w:rPr>
          <w:rFonts w:ascii="Times New Roman" w:hAnsi="Times New Roman"/>
          <w:sz w:val="24"/>
          <w:szCs w:val="24"/>
        </w:rPr>
      </w:pPr>
    </w:p>
    <w:p w14:paraId="41E53D47" w14:textId="50E1B207" w:rsidR="00C66AE2" w:rsidRPr="005D4287" w:rsidRDefault="00C66AE2">
      <w:pPr>
        <w:spacing w:after="0" w:line="240" w:lineRule="auto"/>
        <w:ind w:firstLine="708"/>
        <w:jc w:val="both"/>
      </w:pPr>
      <w:r w:rsidRPr="005D4287">
        <w:rPr>
          <w:rFonts w:ascii="Times New Roman" w:hAnsi="Times New Roman"/>
          <w:sz w:val="24"/>
          <w:szCs w:val="24"/>
        </w:rPr>
        <w:tab/>
      </w:r>
      <w:r w:rsidRPr="005D4287">
        <w:rPr>
          <w:rFonts w:ascii="Times New Roman" w:hAnsi="Times New Roman"/>
          <w:sz w:val="24"/>
          <w:szCs w:val="24"/>
        </w:rPr>
        <w:tab/>
      </w:r>
      <w:r w:rsidRPr="005D4287">
        <w:rPr>
          <w:rFonts w:ascii="Times New Roman" w:hAnsi="Times New Roman"/>
          <w:sz w:val="24"/>
          <w:szCs w:val="24"/>
        </w:rPr>
        <w:tab/>
      </w:r>
      <w:r w:rsidRPr="005D4287">
        <w:rPr>
          <w:rFonts w:ascii="Times New Roman" w:hAnsi="Times New Roman"/>
          <w:sz w:val="24"/>
          <w:szCs w:val="24"/>
        </w:rPr>
        <w:tab/>
        <w:t>Број:</w:t>
      </w:r>
      <w:r w:rsidR="00F777F2" w:rsidRPr="005D4287">
        <w:rPr>
          <w:rFonts w:ascii="Times New Roman" w:hAnsi="Times New Roman"/>
          <w:sz w:val="24"/>
          <w:szCs w:val="24"/>
        </w:rPr>
        <w:t xml:space="preserve"> </w:t>
      </w:r>
    </w:p>
    <w:p w14:paraId="126CAD3B" w14:textId="77777777" w:rsidR="00C66AE2" w:rsidRPr="005D4287" w:rsidRDefault="00C66AE2">
      <w:pPr>
        <w:spacing w:after="0" w:line="240" w:lineRule="auto"/>
        <w:ind w:firstLine="708"/>
        <w:jc w:val="both"/>
        <w:rPr>
          <w:rFonts w:ascii="Times New Roman" w:hAnsi="Times New Roman"/>
          <w:sz w:val="24"/>
          <w:szCs w:val="24"/>
        </w:rPr>
      </w:pPr>
    </w:p>
    <w:p w14:paraId="6E3E5B24" w14:textId="77777777" w:rsidR="00C66AE2" w:rsidRPr="005D4287" w:rsidRDefault="00F14749">
      <w:pPr>
        <w:spacing w:after="0" w:line="240" w:lineRule="auto"/>
        <w:ind w:left="2832"/>
        <w:jc w:val="both"/>
      </w:pPr>
      <w:r w:rsidRPr="005D4287">
        <w:rPr>
          <w:rFonts w:ascii="Times New Roman" w:eastAsia="Times New Roman" w:hAnsi="Times New Roman"/>
          <w:sz w:val="24"/>
          <w:szCs w:val="24"/>
        </w:rPr>
        <w:t xml:space="preserve">     </w:t>
      </w:r>
      <w:r w:rsidR="00C66AE2" w:rsidRPr="005D4287">
        <w:rPr>
          <w:rFonts w:ascii="Times New Roman" w:eastAsia="Times New Roman" w:hAnsi="Times New Roman"/>
          <w:sz w:val="24"/>
          <w:szCs w:val="24"/>
        </w:rPr>
        <w:t xml:space="preserve"> </w:t>
      </w:r>
      <w:r w:rsidR="00C66AE2" w:rsidRPr="005D4287">
        <w:rPr>
          <w:rFonts w:ascii="Times New Roman" w:hAnsi="Times New Roman"/>
          <w:sz w:val="24"/>
          <w:szCs w:val="24"/>
        </w:rPr>
        <w:t xml:space="preserve">У Нишу, </w:t>
      </w:r>
      <w:r w:rsidR="005613E0" w:rsidRPr="005D4287">
        <w:rPr>
          <w:rFonts w:ascii="Times New Roman" w:hAnsi="Times New Roman"/>
          <w:sz w:val="24"/>
          <w:szCs w:val="24"/>
        </w:rPr>
        <w:t>2</w:t>
      </w:r>
      <w:r w:rsidR="00C43CAB" w:rsidRPr="005D4287">
        <w:rPr>
          <w:rFonts w:ascii="Times New Roman" w:hAnsi="Times New Roman"/>
          <w:sz w:val="24"/>
          <w:szCs w:val="24"/>
        </w:rPr>
        <w:t>3</w:t>
      </w:r>
      <w:r w:rsidR="002C0F23" w:rsidRPr="005D4287">
        <w:rPr>
          <w:rFonts w:ascii="Times New Roman" w:hAnsi="Times New Roman"/>
          <w:sz w:val="24"/>
          <w:szCs w:val="24"/>
        </w:rPr>
        <w:t>.</w:t>
      </w:r>
      <w:r w:rsidR="005613E0" w:rsidRPr="005D4287">
        <w:rPr>
          <w:rFonts w:ascii="Times New Roman" w:hAnsi="Times New Roman"/>
          <w:sz w:val="24"/>
          <w:szCs w:val="24"/>
        </w:rPr>
        <w:t xml:space="preserve"> </w:t>
      </w:r>
      <w:r w:rsidR="00C43CAB" w:rsidRPr="005D4287">
        <w:rPr>
          <w:rFonts w:ascii="Times New Roman" w:hAnsi="Times New Roman"/>
          <w:sz w:val="24"/>
          <w:szCs w:val="24"/>
        </w:rPr>
        <w:t>3</w:t>
      </w:r>
      <w:r w:rsidR="002C0F23" w:rsidRPr="005D4287">
        <w:rPr>
          <w:rFonts w:ascii="Times New Roman" w:hAnsi="Times New Roman"/>
          <w:sz w:val="24"/>
          <w:szCs w:val="24"/>
        </w:rPr>
        <w:t>.</w:t>
      </w:r>
      <w:r w:rsidR="005613E0" w:rsidRPr="005D4287">
        <w:rPr>
          <w:rFonts w:ascii="Times New Roman" w:hAnsi="Times New Roman"/>
          <w:sz w:val="24"/>
          <w:szCs w:val="24"/>
        </w:rPr>
        <w:t xml:space="preserve"> </w:t>
      </w:r>
      <w:r w:rsidR="00C43CAB" w:rsidRPr="005D4287">
        <w:rPr>
          <w:rFonts w:ascii="Times New Roman" w:hAnsi="Times New Roman"/>
          <w:sz w:val="24"/>
          <w:szCs w:val="24"/>
        </w:rPr>
        <w:t>2022</w:t>
      </w:r>
      <w:r w:rsidR="00C66AE2" w:rsidRPr="005D4287">
        <w:rPr>
          <w:rFonts w:ascii="Times New Roman" w:hAnsi="Times New Roman"/>
          <w:sz w:val="24"/>
          <w:szCs w:val="24"/>
        </w:rPr>
        <w:t>. године</w:t>
      </w:r>
    </w:p>
    <w:p w14:paraId="693B6272" w14:textId="77777777" w:rsidR="00C66AE2" w:rsidRPr="005D4287" w:rsidRDefault="00C66AE2">
      <w:pPr>
        <w:spacing w:after="0" w:line="240" w:lineRule="auto"/>
        <w:ind w:firstLine="708"/>
        <w:jc w:val="both"/>
      </w:pPr>
      <w:r w:rsidRPr="005D4287">
        <w:rPr>
          <w:rFonts w:ascii="Times New Roman" w:hAnsi="Times New Roman"/>
          <w:sz w:val="24"/>
          <w:szCs w:val="24"/>
        </w:rPr>
        <w:tab/>
      </w:r>
    </w:p>
    <w:p w14:paraId="263C9EAF" w14:textId="77777777" w:rsidR="00C66AE2" w:rsidRPr="005D4287" w:rsidRDefault="00C66AE2">
      <w:pPr>
        <w:spacing w:after="0" w:line="240" w:lineRule="auto"/>
        <w:ind w:firstLine="708"/>
        <w:jc w:val="both"/>
        <w:rPr>
          <w:rFonts w:ascii="Times New Roman" w:hAnsi="Times New Roman"/>
          <w:sz w:val="24"/>
          <w:szCs w:val="24"/>
        </w:rPr>
      </w:pPr>
    </w:p>
    <w:p w14:paraId="7EA06F4B" w14:textId="77777777" w:rsidR="00C66AE2" w:rsidRPr="005D4287" w:rsidRDefault="00C66AE2">
      <w:pPr>
        <w:spacing w:after="0" w:line="240" w:lineRule="auto"/>
        <w:ind w:firstLine="708"/>
        <w:jc w:val="both"/>
        <w:rPr>
          <w:rFonts w:ascii="Times New Roman" w:hAnsi="Times New Roman"/>
          <w:sz w:val="24"/>
          <w:szCs w:val="24"/>
        </w:rPr>
      </w:pPr>
    </w:p>
    <w:p w14:paraId="6BDA9AA3" w14:textId="77777777" w:rsidR="00C66AE2" w:rsidRPr="005D4287" w:rsidRDefault="00C66AE2">
      <w:pPr>
        <w:spacing w:after="0" w:line="240" w:lineRule="auto"/>
        <w:ind w:firstLine="708"/>
        <w:jc w:val="both"/>
        <w:rPr>
          <w:rFonts w:ascii="Times New Roman" w:hAnsi="Times New Roman"/>
          <w:sz w:val="24"/>
          <w:szCs w:val="24"/>
        </w:rPr>
      </w:pPr>
    </w:p>
    <w:p w14:paraId="3C6B4BF0" w14:textId="77777777" w:rsidR="00C66AE2" w:rsidRPr="005D4287" w:rsidRDefault="00C66AE2">
      <w:pPr>
        <w:spacing w:after="0" w:line="240" w:lineRule="auto"/>
        <w:ind w:firstLine="708"/>
        <w:jc w:val="right"/>
      </w:pPr>
      <w:r w:rsidRPr="005D4287">
        <w:rPr>
          <w:rFonts w:ascii="Times New Roman" w:hAnsi="Times New Roman"/>
          <w:sz w:val="24"/>
          <w:szCs w:val="24"/>
        </w:rPr>
        <w:t>ДЕКАН ФАКУЛТЕТА</w:t>
      </w:r>
    </w:p>
    <w:p w14:paraId="7B4CFF3D" w14:textId="77777777" w:rsidR="00C66AE2" w:rsidRPr="005D4287" w:rsidRDefault="00C66AE2">
      <w:pPr>
        <w:spacing w:after="0" w:line="240" w:lineRule="auto"/>
        <w:ind w:firstLine="708"/>
        <w:jc w:val="right"/>
        <w:rPr>
          <w:rFonts w:ascii="Times New Roman" w:hAnsi="Times New Roman"/>
          <w:sz w:val="24"/>
          <w:szCs w:val="24"/>
        </w:rPr>
      </w:pPr>
    </w:p>
    <w:p w14:paraId="53E8CB2F" w14:textId="77777777" w:rsidR="00C66AE2" w:rsidRPr="005D4287" w:rsidRDefault="00C66AE2">
      <w:pPr>
        <w:spacing w:after="0" w:line="240" w:lineRule="auto"/>
        <w:ind w:firstLine="708"/>
        <w:jc w:val="right"/>
        <w:rPr>
          <w:rFonts w:ascii="Times New Roman" w:hAnsi="Times New Roman"/>
          <w:sz w:val="24"/>
          <w:szCs w:val="24"/>
        </w:rPr>
      </w:pPr>
    </w:p>
    <w:p w14:paraId="24C7A603" w14:textId="77777777" w:rsidR="00C66AE2" w:rsidRPr="005D4287" w:rsidRDefault="00C66AE2">
      <w:pPr>
        <w:spacing w:after="0" w:line="240" w:lineRule="auto"/>
        <w:ind w:firstLine="708"/>
        <w:jc w:val="right"/>
      </w:pPr>
      <w:r w:rsidRPr="005D4287">
        <w:rPr>
          <w:rFonts w:ascii="Times New Roman" w:hAnsi="Times New Roman"/>
          <w:sz w:val="24"/>
          <w:szCs w:val="24"/>
        </w:rPr>
        <w:t>Проф. др Наталија Јовановић</w:t>
      </w:r>
    </w:p>
    <w:sectPr w:rsidR="00C66AE2" w:rsidRPr="005D4287" w:rsidSect="007A7E2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90204"/>
    <w:charset w:val="00"/>
    <w:family w:val="swiss"/>
    <w:pitch w:val="variable"/>
    <w:sig w:usb0="00000003" w:usb1="00000000" w:usb2="00000000" w:usb3="00000000" w:csb0="00000001" w:csb1="00000000"/>
  </w:font>
  <w:font w:name="TimesNewRomanPSMT">
    <w:altName w:val="MS Mincho"/>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4"/>
    <w:lvl w:ilvl="0">
      <w:start w:val="1"/>
      <w:numFmt w:val="decimal"/>
      <w:lvlText w:val="%1)"/>
      <w:lvlJc w:val="left"/>
      <w:pPr>
        <w:tabs>
          <w:tab w:val="num" w:pos="708"/>
        </w:tabs>
        <w:ind w:left="118" w:hanging="284"/>
      </w:pPr>
      <w:rPr>
        <w:rFonts w:ascii="Times New Roman" w:hAnsi="Times New Roman" w:cs="Times New Roman"/>
        <w:b w:val="0"/>
        <w:bCs w:val="0"/>
        <w:spacing w:val="-1"/>
        <w:sz w:val="22"/>
        <w:szCs w:val="22"/>
      </w:rPr>
    </w:lvl>
    <w:lvl w:ilvl="1">
      <w:numFmt w:val="bullet"/>
      <w:lvlText w:val="•"/>
      <w:lvlJc w:val="left"/>
      <w:pPr>
        <w:tabs>
          <w:tab w:val="num" w:pos="0"/>
        </w:tabs>
        <w:ind w:left="1037" w:hanging="284"/>
      </w:pPr>
      <w:rPr>
        <w:rFonts w:ascii="Liberation Serif" w:hAnsi="Liberation Serif"/>
      </w:rPr>
    </w:lvl>
    <w:lvl w:ilvl="2">
      <w:numFmt w:val="bullet"/>
      <w:lvlText w:val="•"/>
      <w:lvlJc w:val="left"/>
      <w:pPr>
        <w:tabs>
          <w:tab w:val="num" w:pos="0"/>
        </w:tabs>
        <w:ind w:left="1956" w:hanging="284"/>
      </w:pPr>
      <w:rPr>
        <w:rFonts w:ascii="Liberation Serif" w:hAnsi="Liberation Serif"/>
      </w:rPr>
    </w:lvl>
    <w:lvl w:ilvl="3">
      <w:numFmt w:val="bullet"/>
      <w:lvlText w:val="•"/>
      <w:lvlJc w:val="left"/>
      <w:pPr>
        <w:tabs>
          <w:tab w:val="num" w:pos="0"/>
        </w:tabs>
        <w:ind w:left="2875" w:hanging="284"/>
      </w:pPr>
      <w:rPr>
        <w:rFonts w:ascii="Liberation Serif" w:hAnsi="Liberation Serif"/>
      </w:rPr>
    </w:lvl>
    <w:lvl w:ilvl="4">
      <w:numFmt w:val="bullet"/>
      <w:lvlText w:val="•"/>
      <w:lvlJc w:val="left"/>
      <w:pPr>
        <w:tabs>
          <w:tab w:val="num" w:pos="0"/>
        </w:tabs>
        <w:ind w:left="3793" w:hanging="284"/>
      </w:pPr>
      <w:rPr>
        <w:rFonts w:ascii="Liberation Serif" w:hAnsi="Liberation Serif"/>
      </w:rPr>
    </w:lvl>
    <w:lvl w:ilvl="5">
      <w:numFmt w:val="bullet"/>
      <w:lvlText w:val="•"/>
      <w:lvlJc w:val="left"/>
      <w:pPr>
        <w:tabs>
          <w:tab w:val="num" w:pos="0"/>
        </w:tabs>
        <w:ind w:left="4712" w:hanging="284"/>
      </w:pPr>
      <w:rPr>
        <w:rFonts w:ascii="Liberation Serif" w:hAnsi="Liberation Serif"/>
      </w:rPr>
    </w:lvl>
    <w:lvl w:ilvl="6">
      <w:numFmt w:val="bullet"/>
      <w:lvlText w:val="•"/>
      <w:lvlJc w:val="left"/>
      <w:pPr>
        <w:tabs>
          <w:tab w:val="num" w:pos="0"/>
        </w:tabs>
        <w:ind w:left="5631" w:hanging="284"/>
      </w:pPr>
      <w:rPr>
        <w:rFonts w:ascii="Liberation Serif" w:hAnsi="Liberation Serif"/>
      </w:rPr>
    </w:lvl>
    <w:lvl w:ilvl="7">
      <w:numFmt w:val="bullet"/>
      <w:lvlText w:val="•"/>
      <w:lvlJc w:val="left"/>
      <w:pPr>
        <w:tabs>
          <w:tab w:val="num" w:pos="0"/>
        </w:tabs>
        <w:ind w:left="6550" w:hanging="284"/>
      </w:pPr>
      <w:rPr>
        <w:rFonts w:ascii="Liberation Serif" w:hAnsi="Liberation Serif"/>
      </w:rPr>
    </w:lvl>
    <w:lvl w:ilvl="8">
      <w:numFmt w:val="bullet"/>
      <w:lvlText w:val="•"/>
      <w:lvlJc w:val="left"/>
      <w:pPr>
        <w:tabs>
          <w:tab w:val="num" w:pos="0"/>
        </w:tabs>
        <w:ind w:left="7468" w:hanging="284"/>
      </w:pPr>
      <w:rPr>
        <w:rFonts w:ascii="Liberation Serif" w:hAnsi="Liberation Serif"/>
      </w:rPr>
    </w:lvl>
  </w:abstractNum>
  <w:abstractNum w:abstractNumId="2" w15:restartNumberingAfterBreak="0">
    <w:nsid w:val="00000003"/>
    <w:multiLevelType w:val="singleLevel"/>
    <w:tmpl w:val="00000003"/>
    <w:name w:val="WW8Num9"/>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11"/>
    <w:lvl w:ilvl="0">
      <w:start w:val="1"/>
      <w:numFmt w:val="decimal"/>
      <w:lvlText w:val="%1."/>
      <w:lvlJc w:val="left"/>
      <w:pPr>
        <w:tabs>
          <w:tab w:val="num" w:pos="0"/>
        </w:tabs>
        <w:ind w:left="786" w:hanging="360"/>
      </w:pPr>
    </w:lvl>
  </w:abstractNum>
  <w:abstractNum w:abstractNumId="4" w15:restartNumberingAfterBreak="0">
    <w:nsid w:val="00000005"/>
    <w:multiLevelType w:val="singleLevel"/>
    <w:tmpl w:val="00000005"/>
    <w:name w:val="WW8Num1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6"/>
    <w:multiLevelType w:val="singleLevel"/>
    <w:tmpl w:val="00000006"/>
    <w:name w:val="WW8Num13"/>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75F7136"/>
    <w:multiLevelType w:val="hybridMultilevel"/>
    <w:tmpl w:val="AE020C88"/>
    <w:lvl w:ilvl="0" w:tplc="0CE2AEDC">
      <w:start w:val="3"/>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F213E63"/>
    <w:multiLevelType w:val="hybridMultilevel"/>
    <w:tmpl w:val="08F4F33C"/>
    <w:lvl w:ilvl="0" w:tplc="CFFCB62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8704DB"/>
    <w:multiLevelType w:val="singleLevel"/>
    <w:tmpl w:val="A6B2AB72"/>
    <w:lvl w:ilvl="0">
      <w:start w:val="4"/>
      <w:numFmt w:val="decimal"/>
      <w:lvlText w:val="%1."/>
      <w:lvlJc w:val="left"/>
      <w:pPr>
        <w:tabs>
          <w:tab w:val="num" w:pos="1080"/>
        </w:tabs>
        <w:ind w:left="1080" w:hanging="360"/>
      </w:pPr>
      <w:rPr>
        <w:rFonts w:ascii="Times New Roman" w:eastAsia="Times New Roman" w:hAnsi="Times New Roman" w:cs="Times New Roman"/>
        <w:b w:val="0"/>
      </w:rPr>
    </w:lvl>
  </w:abstractNum>
  <w:abstractNum w:abstractNumId="9" w15:restartNumberingAfterBreak="0">
    <w:nsid w:val="41727CEB"/>
    <w:multiLevelType w:val="hybridMultilevel"/>
    <w:tmpl w:val="11A68B70"/>
    <w:lvl w:ilvl="0" w:tplc="CFFCB62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40DE6"/>
    <w:multiLevelType w:val="hybridMultilevel"/>
    <w:tmpl w:val="E746EB2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43E02916"/>
    <w:multiLevelType w:val="hybridMultilevel"/>
    <w:tmpl w:val="E8A49FF8"/>
    <w:lvl w:ilvl="0" w:tplc="CFFCB62A">
      <w:start w:val="4"/>
      <w:numFmt w:val="bullet"/>
      <w:lvlText w:val="-"/>
      <w:lvlJc w:val="left"/>
      <w:pPr>
        <w:ind w:left="1620" w:hanging="360"/>
      </w:pPr>
      <w:rPr>
        <w:rFonts w:ascii="Times New Roman" w:eastAsia="Calibri"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687F2960"/>
    <w:multiLevelType w:val="hybridMultilevel"/>
    <w:tmpl w:val="E036FE38"/>
    <w:lvl w:ilvl="0" w:tplc="CFFCB62A">
      <w:start w:val="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4"/>
    </w:lvlOverride>
  </w:num>
  <w:num w:numId="10">
    <w:abstractNumId w:val="6"/>
  </w:num>
  <w:num w:numId="11">
    <w:abstractNumId w:val="10"/>
  </w:num>
  <w:num w:numId="12">
    <w:abstractNumId w:val="11"/>
  </w:num>
  <w:num w:numId="13">
    <w:abstractNumId w:val="12"/>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risnik">
    <w15:presenceInfo w15:providerId="None" w15:userId="Koris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487"/>
    <w:rsid w:val="00015487"/>
    <w:rsid w:val="0005462A"/>
    <w:rsid w:val="000B4D0A"/>
    <w:rsid w:val="000E10D0"/>
    <w:rsid w:val="000E4167"/>
    <w:rsid w:val="0014641A"/>
    <w:rsid w:val="00180ACD"/>
    <w:rsid w:val="00192890"/>
    <w:rsid w:val="00200209"/>
    <w:rsid w:val="00210CB0"/>
    <w:rsid w:val="00224F3C"/>
    <w:rsid w:val="002375FB"/>
    <w:rsid w:val="002578C7"/>
    <w:rsid w:val="00273C29"/>
    <w:rsid w:val="002B76D2"/>
    <w:rsid w:val="002C0F23"/>
    <w:rsid w:val="002D6A43"/>
    <w:rsid w:val="00321039"/>
    <w:rsid w:val="00323189"/>
    <w:rsid w:val="0033535C"/>
    <w:rsid w:val="003630BE"/>
    <w:rsid w:val="00370400"/>
    <w:rsid w:val="00370FE2"/>
    <w:rsid w:val="00392D3F"/>
    <w:rsid w:val="003B08B1"/>
    <w:rsid w:val="003B4151"/>
    <w:rsid w:val="00433424"/>
    <w:rsid w:val="00470FF5"/>
    <w:rsid w:val="0048260C"/>
    <w:rsid w:val="004A0331"/>
    <w:rsid w:val="00502289"/>
    <w:rsid w:val="00516994"/>
    <w:rsid w:val="00516AA1"/>
    <w:rsid w:val="005226A5"/>
    <w:rsid w:val="00525021"/>
    <w:rsid w:val="00525224"/>
    <w:rsid w:val="0054026F"/>
    <w:rsid w:val="005613E0"/>
    <w:rsid w:val="0058292B"/>
    <w:rsid w:val="00587E33"/>
    <w:rsid w:val="005A24FD"/>
    <w:rsid w:val="005B79CE"/>
    <w:rsid w:val="005D4287"/>
    <w:rsid w:val="005E595A"/>
    <w:rsid w:val="00613E85"/>
    <w:rsid w:val="00657F14"/>
    <w:rsid w:val="0068175B"/>
    <w:rsid w:val="006A1190"/>
    <w:rsid w:val="006A68B6"/>
    <w:rsid w:val="007535A3"/>
    <w:rsid w:val="007835A9"/>
    <w:rsid w:val="007A7E28"/>
    <w:rsid w:val="007C1E93"/>
    <w:rsid w:val="00825297"/>
    <w:rsid w:val="00853F94"/>
    <w:rsid w:val="008550CA"/>
    <w:rsid w:val="0087109F"/>
    <w:rsid w:val="00877FF4"/>
    <w:rsid w:val="008D1E21"/>
    <w:rsid w:val="008F4851"/>
    <w:rsid w:val="00917039"/>
    <w:rsid w:val="00917BF3"/>
    <w:rsid w:val="00924683"/>
    <w:rsid w:val="009253BD"/>
    <w:rsid w:val="00946037"/>
    <w:rsid w:val="009B03C7"/>
    <w:rsid w:val="009E0251"/>
    <w:rsid w:val="00A14BD0"/>
    <w:rsid w:val="00A41EB8"/>
    <w:rsid w:val="00A628DE"/>
    <w:rsid w:val="00A96E4F"/>
    <w:rsid w:val="00AB59BC"/>
    <w:rsid w:val="00AF3607"/>
    <w:rsid w:val="00B019CC"/>
    <w:rsid w:val="00B24FCD"/>
    <w:rsid w:val="00B3326C"/>
    <w:rsid w:val="00B62AA1"/>
    <w:rsid w:val="00B6507D"/>
    <w:rsid w:val="00B708DC"/>
    <w:rsid w:val="00B73461"/>
    <w:rsid w:val="00BB613E"/>
    <w:rsid w:val="00BC2959"/>
    <w:rsid w:val="00BD3F35"/>
    <w:rsid w:val="00BE5DF5"/>
    <w:rsid w:val="00C21ECA"/>
    <w:rsid w:val="00C40D88"/>
    <w:rsid w:val="00C43CAB"/>
    <w:rsid w:val="00C453C5"/>
    <w:rsid w:val="00C51E6F"/>
    <w:rsid w:val="00C66AE2"/>
    <w:rsid w:val="00C80CB6"/>
    <w:rsid w:val="00C81EAB"/>
    <w:rsid w:val="00C831E2"/>
    <w:rsid w:val="00C94BF6"/>
    <w:rsid w:val="00CA1F75"/>
    <w:rsid w:val="00CC312A"/>
    <w:rsid w:val="00CD286B"/>
    <w:rsid w:val="00CF4D3D"/>
    <w:rsid w:val="00D139D0"/>
    <w:rsid w:val="00D31103"/>
    <w:rsid w:val="00D56393"/>
    <w:rsid w:val="00E20728"/>
    <w:rsid w:val="00E32B66"/>
    <w:rsid w:val="00E413F3"/>
    <w:rsid w:val="00E47DAC"/>
    <w:rsid w:val="00E67112"/>
    <w:rsid w:val="00E7387B"/>
    <w:rsid w:val="00E921BC"/>
    <w:rsid w:val="00E9729B"/>
    <w:rsid w:val="00EB547B"/>
    <w:rsid w:val="00EF09EF"/>
    <w:rsid w:val="00F14749"/>
    <w:rsid w:val="00F4618A"/>
    <w:rsid w:val="00F777F2"/>
    <w:rsid w:val="00FA546E"/>
    <w:rsid w:val="00FD156E"/>
    <w:rsid w:val="00FE142E"/>
    <w:rsid w:val="00FE5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39ACA6"/>
  <w15:docId w15:val="{6F6DFA5B-2BA6-43AD-8809-243A156B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E28"/>
    <w:pPr>
      <w:suppressAutoHyphens/>
      <w:spacing w:after="160" w:line="256" w:lineRule="auto"/>
    </w:pPr>
    <w:rPr>
      <w:rFonts w:ascii="Calibri" w:eastAsia="Calibri" w:hAnsi="Calibri"/>
      <w:sz w:val="22"/>
      <w:szCs w:val="22"/>
      <w:lang w:eastAsia="zh-CN"/>
    </w:rPr>
  </w:style>
  <w:style w:type="paragraph" w:styleId="Heading1">
    <w:name w:val="heading 1"/>
    <w:basedOn w:val="Normal"/>
    <w:next w:val="Normal"/>
    <w:qFormat/>
    <w:rsid w:val="007A7E28"/>
    <w:pPr>
      <w:widowControl w:val="0"/>
      <w:numPr>
        <w:numId w:val="1"/>
      </w:numPr>
      <w:autoSpaceDE w:val="0"/>
      <w:spacing w:after="0" w:line="240" w:lineRule="auto"/>
      <w:ind w:left="118"/>
      <w:outlineLvl w:val="0"/>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A7E28"/>
    <w:rPr>
      <w:rFonts w:ascii="Times New Roman" w:hAnsi="Times New Roman" w:cs="Times New Roman"/>
      <w:b w:val="0"/>
      <w:bCs w:val="0"/>
      <w:sz w:val="22"/>
      <w:szCs w:val="22"/>
    </w:rPr>
  </w:style>
  <w:style w:type="character" w:customStyle="1" w:styleId="WW8Num1z1">
    <w:name w:val="WW8Num1z1"/>
    <w:rsid w:val="007A7E28"/>
  </w:style>
  <w:style w:type="character" w:customStyle="1" w:styleId="WW8Num1z2">
    <w:name w:val="WW8Num1z2"/>
    <w:rsid w:val="007A7E28"/>
  </w:style>
  <w:style w:type="character" w:customStyle="1" w:styleId="WW8Num1z3">
    <w:name w:val="WW8Num1z3"/>
    <w:rsid w:val="007A7E28"/>
  </w:style>
  <w:style w:type="character" w:customStyle="1" w:styleId="WW8Num1z4">
    <w:name w:val="WW8Num1z4"/>
    <w:rsid w:val="007A7E28"/>
  </w:style>
  <w:style w:type="character" w:customStyle="1" w:styleId="WW8Num1z5">
    <w:name w:val="WW8Num1z5"/>
    <w:rsid w:val="007A7E28"/>
  </w:style>
  <w:style w:type="character" w:customStyle="1" w:styleId="WW8Num1z6">
    <w:name w:val="WW8Num1z6"/>
    <w:rsid w:val="007A7E28"/>
  </w:style>
  <w:style w:type="character" w:customStyle="1" w:styleId="WW8Num1z7">
    <w:name w:val="WW8Num1z7"/>
    <w:rsid w:val="007A7E28"/>
  </w:style>
  <w:style w:type="character" w:customStyle="1" w:styleId="WW8Num1z8">
    <w:name w:val="WW8Num1z8"/>
    <w:rsid w:val="007A7E28"/>
  </w:style>
  <w:style w:type="character" w:customStyle="1" w:styleId="WW8Num2z0">
    <w:name w:val="WW8Num2z0"/>
    <w:rsid w:val="007A7E28"/>
    <w:rPr>
      <w:rFonts w:ascii="Times New Roman" w:hAnsi="Times New Roman" w:cs="Times New Roman"/>
      <w:b w:val="0"/>
      <w:sz w:val="22"/>
    </w:rPr>
  </w:style>
  <w:style w:type="character" w:customStyle="1" w:styleId="WW8Num2z1">
    <w:name w:val="WW8Num2z1"/>
    <w:rsid w:val="007A7E28"/>
  </w:style>
  <w:style w:type="character" w:customStyle="1" w:styleId="WW8Num2z2">
    <w:name w:val="WW8Num2z2"/>
    <w:rsid w:val="007A7E28"/>
  </w:style>
  <w:style w:type="character" w:customStyle="1" w:styleId="WW8Num2z3">
    <w:name w:val="WW8Num2z3"/>
    <w:rsid w:val="007A7E28"/>
  </w:style>
  <w:style w:type="character" w:customStyle="1" w:styleId="WW8Num2z4">
    <w:name w:val="WW8Num2z4"/>
    <w:rsid w:val="007A7E28"/>
  </w:style>
  <w:style w:type="character" w:customStyle="1" w:styleId="WW8Num2z5">
    <w:name w:val="WW8Num2z5"/>
    <w:rsid w:val="007A7E28"/>
  </w:style>
  <w:style w:type="character" w:customStyle="1" w:styleId="WW8Num2z6">
    <w:name w:val="WW8Num2z6"/>
    <w:rsid w:val="007A7E28"/>
  </w:style>
  <w:style w:type="character" w:customStyle="1" w:styleId="WW8Num2z7">
    <w:name w:val="WW8Num2z7"/>
    <w:rsid w:val="007A7E28"/>
  </w:style>
  <w:style w:type="character" w:customStyle="1" w:styleId="WW8Num2z8">
    <w:name w:val="WW8Num2z8"/>
    <w:rsid w:val="007A7E28"/>
  </w:style>
  <w:style w:type="character" w:customStyle="1" w:styleId="WW8Num3z0">
    <w:name w:val="WW8Num3z0"/>
    <w:rsid w:val="007A7E28"/>
    <w:rPr>
      <w:rFonts w:ascii="Times New Roman" w:hAnsi="Times New Roman" w:cs="Times New Roman"/>
      <w:b w:val="0"/>
      <w:bCs w:val="0"/>
      <w:sz w:val="22"/>
      <w:szCs w:val="22"/>
    </w:rPr>
  </w:style>
  <w:style w:type="character" w:customStyle="1" w:styleId="WW8Num3z1">
    <w:name w:val="WW8Num3z1"/>
    <w:rsid w:val="007A7E28"/>
  </w:style>
  <w:style w:type="character" w:customStyle="1" w:styleId="WW8Num3z2">
    <w:name w:val="WW8Num3z2"/>
    <w:rsid w:val="007A7E28"/>
  </w:style>
  <w:style w:type="character" w:customStyle="1" w:styleId="WW8Num3z3">
    <w:name w:val="WW8Num3z3"/>
    <w:rsid w:val="007A7E28"/>
  </w:style>
  <w:style w:type="character" w:customStyle="1" w:styleId="WW8Num3z4">
    <w:name w:val="WW8Num3z4"/>
    <w:rsid w:val="007A7E28"/>
  </w:style>
  <w:style w:type="character" w:customStyle="1" w:styleId="WW8Num3z5">
    <w:name w:val="WW8Num3z5"/>
    <w:rsid w:val="007A7E28"/>
  </w:style>
  <w:style w:type="character" w:customStyle="1" w:styleId="WW8Num3z6">
    <w:name w:val="WW8Num3z6"/>
    <w:rsid w:val="007A7E28"/>
  </w:style>
  <w:style w:type="character" w:customStyle="1" w:styleId="WW8Num3z7">
    <w:name w:val="WW8Num3z7"/>
    <w:rsid w:val="007A7E28"/>
  </w:style>
  <w:style w:type="character" w:customStyle="1" w:styleId="WW8Num3z8">
    <w:name w:val="WW8Num3z8"/>
    <w:rsid w:val="007A7E28"/>
  </w:style>
  <w:style w:type="character" w:customStyle="1" w:styleId="WW8Num4z0">
    <w:name w:val="WW8Num4z0"/>
    <w:rsid w:val="007A7E28"/>
    <w:rPr>
      <w:rFonts w:ascii="Times New Roman" w:hAnsi="Times New Roman" w:cs="Times New Roman"/>
      <w:b w:val="0"/>
      <w:bCs w:val="0"/>
      <w:spacing w:val="-1"/>
      <w:sz w:val="22"/>
      <w:szCs w:val="22"/>
    </w:rPr>
  </w:style>
  <w:style w:type="character" w:customStyle="1" w:styleId="WW8Num4z1">
    <w:name w:val="WW8Num4z1"/>
    <w:rsid w:val="007A7E28"/>
  </w:style>
  <w:style w:type="character" w:customStyle="1" w:styleId="WW8Num4z2">
    <w:name w:val="WW8Num4z2"/>
    <w:rsid w:val="007A7E28"/>
  </w:style>
  <w:style w:type="character" w:customStyle="1" w:styleId="WW8Num4z3">
    <w:name w:val="WW8Num4z3"/>
    <w:rsid w:val="007A7E28"/>
  </w:style>
  <w:style w:type="character" w:customStyle="1" w:styleId="WW8Num4z4">
    <w:name w:val="WW8Num4z4"/>
    <w:rsid w:val="007A7E28"/>
  </w:style>
  <w:style w:type="character" w:customStyle="1" w:styleId="WW8Num4z5">
    <w:name w:val="WW8Num4z5"/>
    <w:rsid w:val="007A7E28"/>
  </w:style>
  <w:style w:type="character" w:customStyle="1" w:styleId="WW8Num4z6">
    <w:name w:val="WW8Num4z6"/>
    <w:rsid w:val="007A7E28"/>
  </w:style>
  <w:style w:type="character" w:customStyle="1" w:styleId="WW8Num4z7">
    <w:name w:val="WW8Num4z7"/>
    <w:rsid w:val="007A7E28"/>
  </w:style>
  <w:style w:type="character" w:customStyle="1" w:styleId="WW8Num4z8">
    <w:name w:val="WW8Num4z8"/>
    <w:rsid w:val="007A7E28"/>
  </w:style>
  <w:style w:type="character" w:customStyle="1" w:styleId="WW8Num5z0">
    <w:name w:val="WW8Num5z0"/>
    <w:rsid w:val="007A7E28"/>
    <w:rPr>
      <w:rFonts w:ascii="Arial" w:hAnsi="Arial" w:cs="Arial"/>
      <w:b w:val="0"/>
      <w:sz w:val="22"/>
    </w:rPr>
  </w:style>
  <w:style w:type="character" w:customStyle="1" w:styleId="WW8Num5z1">
    <w:name w:val="WW8Num5z1"/>
    <w:rsid w:val="007A7E28"/>
  </w:style>
  <w:style w:type="character" w:customStyle="1" w:styleId="WW8Num5z2">
    <w:name w:val="WW8Num5z2"/>
    <w:rsid w:val="007A7E28"/>
  </w:style>
  <w:style w:type="character" w:customStyle="1" w:styleId="WW8Num5z3">
    <w:name w:val="WW8Num5z3"/>
    <w:rsid w:val="007A7E28"/>
  </w:style>
  <w:style w:type="character" w:customStyle="1" w:styleId="WW8Num5z4">
    <w:name w:val="WW8Num5z4"/>
    <w:rsid w:val="007A7E28"/>
  </w:style>
  <w:style w:type="character" w:customStyle="1" w:styleId="WW8Num5z5">
    <w:name w:val="WW8Num5z5"/>
    <w:rsid w:val="007A7E28"/>
  </w:style>
  <w:style w:type="character" w:customStyle="1" w:styleId="WW8Num5z6">
    <w:name w:val="WW8Num5z6"/>
    <w:rsid w:val="007A7E28"/>
  </w:style>
  <w:style w:type="character" w:customStyle="1" w:styleId="WW8Num5z7">
    <w:name w:val="WW8Num5z7"/>
    <w:rsid w:val="007A7E28"/>
  </w:style>
  <w:style w:type="character" w:customStyle="1" w:styleId="WW8Num5z8">
    <w:name w:val="WW8Num5z8"/>
    <w:rsid w:val="007A7E28"/>
  </w:style>
  <w:style w:type="character" w:customStyle="1" w:styleId="WW8Num6z0">
    <w:name w:val="WW8Num6z0"/>
    <w:rsid w:val="007A7E28"/>
    <w:rPr>
      <w:rFonts w:ascii="Times New Roman" w:hAnsi="Times New Roman" w:cs="Times New Roman"/>
      <w:b w:val="0"/>
      <w:bCs w:val="0"/>
      <w:sz w:val="22"/>
      <w:szCs w:val="22"/>
    </w:rPr>
  </w:style>
  <w:style w:type="character" w:customStyle="1" w:styleId="WW8Num6z1">
    <w:name w:val="WW8Num6z1"/>
    <w:rsid w:val="007A7E28"/>
  </w:style>
  <w:style w:type="character" w:customStyle="1" w:styleId="WW8Num6z2">
    <w:name w:val="WW8Num6z2"/>
    <w:rsid w:val="007A7E28"/>
  </w:style>
  <w:style w:type="character" w:customStyle="1" w:styleId="WW8Num6z3">
    <w:name w:val="WW8Num6z3"/>
    <w:rsid w:val="007A7E28"/>
  </w:style>
  <w:style w:type="character" w:customStyle="1" w:styleId="WW8Num6z4">
    <w:name w:val="WW8Num6z4"/>
    <w:rsid w:val="007A7E28"/>
  </w:style>
  <w:style w:type="character" w:customStyle="1" w:styleId="WW8Num6z5">
    <w:name w:val="WW8Num6z5"/>
    <w:rsid w:val="007A7E28"/>
  </w:style>
  <w:style w:type="character" w:customStyle="1" w:styleId="WW8Num6z6">
    <w:name w:val="WW8Num6z6"/>
    <w:rsid w:val="007A7E28"/>
  </w:style>
  <w:style w:type="character" w:customStyle="1" w:styleId="WW8Num6z7">
    <w:name w:val="WW8Num6z7"/>
    <w:rsid w:val="007A7E28"/>
  </w:style>
  <w:style w:type="character" w:customStyle="1" w:styleId="WW8Num6z8">
    <w:name w:val="WW8Num6z8"/>
    <w:rsid w:val="007A7E28"/>
  </w:style>
  <w:style w:type="character" w:customStyle="1" w:styleId="WW8Num7z0">
    <w:name w:val="WW8Num7z0"/>
    <w:rsid w:val="007A7E28"/>
    <w:rPr>
      <w:rFonts w:ascii="Times New Roman" w:hAnsi="Times New Roman" w:cs="Times New Roman"/>
      <w:b w:val="0"/>
      <w:sz w:val="22"/>
    </w:rPr>
  </w:style>
  <w:style w:type="character" w:customStyle="1" w:styleId="WW8Num7z1">
    <w:name w:val="WW8Num7z1"/>
    <w:rsid w:val="007A7E28"/>
  </w:style>
  <w:style w:type="character" w:customStyle="1" w:styleId="WW8Num7z2">
    <w:name w:val="WW8Num7z2"/>
    <w:rsid w:val="007A7E28"/>
  </w:style>
  <w:style w:type="character" w:customStyle="1" w:styleId="WW8Num7z3">
    <w:name w:val="WW8Num7z3"/>
    <w:rsid w:val="007A7E28"/>
  </w:style>
  <w:style w:type="character" w:customStyle="1" w:styleId="WW8Num7z4">
    <w:name w:val="WW8Num7z4"/>
    <w:rsid w:val="007A7E28"/>
  </w:style>
  <w:style w:type="character" w:customStyle="1" w:styleId="WW8Num7z5">
    <w:name w:val="WW8Num7z5"/>
    <w:rsid w:val="007A7E28"/>
  </w:style>
  <w:style w:type="character" w:customStyle="1" w:styleId="WW8Num7z6">
    <w:name w:val="WW8Num7z6"/>
    <w:rsid w:val="007A7E28"/>
  </w:style>
  <w:style w:type="character" w:customStyle="1" w:styleId="WW8Num7z7">
    <w:name w:val="WW8Num7z7"/>
    <w:rsid w:val="007A7E28"/>
  </w:style>
  <w:style w:type="character" w:customStyle="1" w:styleId="WW8Num7z8">
    <w:name w:val="WW8Num7z8"/>
    <w:rsid w:val="007A7E28"/>
  </w:style>
  <w:style w:type="character" w:customStyle="1" w:styleId="WW8Num8z0">
    <w:name w:val="WW8Num8z0"/>
    <w:rsid w:val="007A7E28"/>
    <w:rPr>
      <w:rFonts w:ascii="Times New Roman" w:hAnsi="Times New Roman" w:cs="Times New Roman"/>
      <w:b w:val="0"/>
      <w:sz w:val="22"/>
    </w:rPr>
  </w:style>
  <w:style w:type="character" w:customStyle="1" w:styleId="WW8Num8z1">
    <w:name w:val="WW8Num8z1"/>
    <w:rsid w:val="007A7E28"/>
  </w:style>
  <w:style w:type="character" w:customStyle="1" w:styleId="WW8Num8z2">
    <w:name w:val="WW8Num8z2"/>
    <w:rsid w:val="007A7E28"/>
  </w:style>
  <w:style w:type="character" w:customStyle="1" w:styleId="WW8Num8z3">
    <w:name w:val="WW8Num8z3"/>
    <w:rsid w:val="007A7E28"/>
  </w:style>
  <w:style w:type="character" w:customStyle="1" w:styleId="WW8Num8z4">
    <w:name w:val="WW8Num8z4"/>
    <w:rsid w:val="007A7E28"/>
  </w:style>
  <w:style w:type="character" w:customStyle="1" w:styleId="WW8Num8z5">
    <w:name w:val="WW8Num8z5"/>
    <w:rsid w:val="007A7E28"/>
  </w:style>
  <w:style w:type="character" w:customStyle="1" w:styleId="WW8Num8z6">
    <w:name w:val="WW8Num8z6"/>
    <w:rsid w:val="007A7E28"/>
  </w:style>
  <w:style w:type="character" w:customStyle="1" w:styleId="WW8Num8z7">
    <w:name w:val="WW8Num8z7"/>
    <w:rsid w:val="007A7E28"/>
  </w:style>
  <w:style w:type="character" w:customStyle="1" w:styleId="WW8Num8z8">
    <w:name w:val="WW8Num8z8"/>
    <w:rsid w:val="007A7E28"/>
  </w:style>
  <w:style w:type="character" w:customStyle="1" w:styleId="WW8Num9z0">
    <w:name w:val="WW8Num9z0"/>
    <w:rsid w:val="007A7E28"/>
  </w:style>
  <w:style w:type="character" w:customStyle="1" w:styleId="WW8Num9z1">
    <w:name w:val="WW8Num9z1"/>
    <w:rsid w:val="007A7E28"/>
  </w:style>
  <w:style w:type="character" w:customStyle="1" w:styleId="WW8Num9z2">
    <w:name w:val="WW8Num9z2"/>
    <w:rsid w:val="007A7E28"/>
  </w:style>
  <w:style w:type="character" w:customStyle="1" w:styleId="WW8Num9z3">
    <w:name w:val="WW8Num9z3"/>
    <w:rsid w:val="007A7E28"/>
  </w:style>
  <w:style w:type="character" w:customStyle="1" w:styleId="WW8Num9z4">
    <w:name w:val="WW8Num9z4"/>
    <w:rsid w:val="007A7E28"/>
  </w:style>
  <w:style w:type="character" w:customStyle="1" w:styleId="WW8Num9z5">
    <w:name w:val="WW8Num9z5"/>
    <w:rsid w:val="007A7E28"/>
  </w:style>
  <w:style w:type="character" w:customStyle="1" w:styleId="WW8Num9z6">
    <w:name w:val="WW8Num9z6"/>
    <w:rsid w:val="007A7E28"/>
  </w:style>
  <w:style w:type="character" w:customStyle="1" w:styleId="WW8Num9z7">
    <w:name w:val="WW8Num9z7"/>
    <w:rsid w:val="007A7E28"/>
  </w:style>
  <w:style w:type="character" w:customStyle="1" w:styleId="WW8Num9z8">
    <w:name w:val="WW8Num9z8"/>
    <w:rsid w:val="007A7E28"/>
  </w:style>
  <w:style w:type="character" w:customStyle="1" w:styleId="WW8Num10z0">
    <w:name w:val="WW8Num10z0"/>
    <w:rsid w:val="007A7E28"/>
    <w:rPr>
      <w:rFonts w:hint="default"/>
      <w:b/>
      <w:color w:val="auto"/>
    </w:rPr>
  </w:style>
  <w:style w:type="character" w:customStyle="1" w:styleId="WW8Num10z1">
    <w:name w:val="WW8Num10z1"/>
    <w:rsid w:val="007A7E28"/>
  </w:style>
  <w:style w:type="character" w:customStyle="1" w:styleId="WW8Num10z2">
    <w:name w:val="WW8Num10z2"/>
    <w:rsid w:val="007A7E28"/>
  </w:style>
  <w:style w:type="character" w:customStyle="1" w:styleId="WW8Num10z3">
    <w:name w:val="WW8Num10z3"/>
    <w:rsid w:val="007A7E28"/>
  </w:style>
  <w:style w:type="character" w:customStyle="1" w:styleId="WW8Num10z4">
    <w:name w:val="WW8Num10z4"/>
    <w:rsid w:val="007A7E28"/>
  </w:style>
  <w:style w:type="character" w:customStyle="1" w:styleId="WW8Num10z5">
    <w:name w:val="WW8Num10z5"/>
    <w:rsid w:val="007A7E28"/>
  </w:style>
  <w:style w:type="character" w:customStyle="1" w:styleId="WW8Num10z6">
    <w:name w:val="WW8Num10z6"/>
    <w:rsid w:val="007A7E28"/>
  </w:style>
  <w:style w:type="character" w:customStyle="1" w:styleId="WW8Num10z7">
    <w:name w:val="WW8Num10z7"/>
    <w:rsid w:val="007A7E28"/>
  </w:style>
  <w:style w:type="character" w:customStyle="1" w:styleId="WW8Num10z8">
    <w:name w:val="WW8Num10z8"/>
    <w:rsid w:val="007A7E28"/>
  </w:style>
  <w:style w:type="character" w:customStyle="1" w:styleId="WW8Num11z0">
    <w:name w:val="WW8Num11z0"/>
    <w:rsid w:val="007A7E28"/>
  </w:style>
  <w:style w:type="character" w:customStyle="1" w:styleId="WW8Num11z1">
    <w:name w:val="WW8Num11z1"/>
    <w:rsid w:val="007A7E28"/>
  </w:style>
  <w:style w:type="character" w:customStyle="1" w:styleId="WW8Num11z2">
    <w:name w:val="WW8Num11z2"/>
    <w:rsid w:val="007A7E28"/>
  </w:style>
  <w:style w:type="character" w:customStyle="1" w:styleId="WW8Num11z3">
    <w:name w:val="WW8Num11z3"/>
    <w:rsid w:val="007A7E28"/>
  </w:style>
  <w:style w:type="character" w:customStyle="1" w:styleId="WW8Num11z4">
    <w:name w:val="WW8Num11z4"/>
    <w:rsid w:val="007A7E28"/>
  </w:style>
  <w:style w:type="character" w:customStyle="1" w:styleId="WW8Num11z5">
    <w:name w:val="WW8Num11z5"/>
    <w:rsid w:val="007A7E28"/>
  </w:style>
  <w:style w:type="character" w:customStyle="1" w:styleId="WW8Num11z6">
    <w:name w:val="WW8Num11z6"/>
    <w:rsid w:val="007A7E28"/>
  </w:style>
  <w:style w:type="character" w:customStyle="1" w:styleId="WW8Num11z7">
    <w:name w:val="WW8Num11z7"/>
    <w:rsid w:val="007A7E28"/>
  </w:style>
  <w:style w:type="character" w:customStyle="1" w:styleId="WW8Num11z8">
    <w:name w:val="WW8Num11z8"/>
    <w:rsid w:val="007A7E28"/>
  </w:style>
  <w:style w:type="character" w:customStyle="1" w:styleId="WW8Num12z0">
    <w:name w:val="WW8Num12z0"/>
    <w:rsid w:val="007A7E28"/>
    <w:rPr>
      <w:rFonts w:ascii="Symbol" w:hAnsi="Symbol" w:cs="Symbol" w:hint="default"/>
    </w:rPr>
  </w:style>
  <w:style w:type="character" w:customStyle="1" w:styleId="WW8Num12z1">
    <w:name w:val="WW8Num12z1"/>
    <w:rsid w:val="007A7E28"/>
    <w:rPr>
      <w:rFonts w:ascii="Courier New" w:hAnsi="Courier New" w:cs="Courier New" w:hint="default"/>
    </w:rPr>
  </w:style>
  <w:style w:type="character" w:customStyle="1" w:styleId="WW8Num12z2">
    <w:name w:val="WW8Num12z2"/>
    <w:rsid w:val="007A7E28"/>
    <w:rPr>
      <w:rFonts w:ascii="Wingdings" w:hAnsi="Wingdings" w:cs="Wingdings" w:hint="default"/>
    </w:rPr>
  </w:style>
  <w:style w:type="character" w:customStyle="1" w:styleId="WW8Num13z0">
    <w:name w:val="WW8Num13z0"/>
    <w:rsid w:val="007A7E28"/>
    <w:rPr>
      <w:rFonts w:ascii="Symbol" w:hAnsi="Symbol" w:cs="Symbol" w:hint="default"/>
    </w:rPr>
  </w:style>
  <w:style w:type="character" w:customStyle="1" w:styleId="WW8Num13z1">
    <w:name w:val="WW8Num13z1"/>
    <w:rsid w:val="007A7E28"/>
    <w:rPr>
      <w:rFonts w:ascii="Courier New" w:hAnsi="Courier New" w:cs="Courier New" w:hint="default"/>
    </w:rPr>
  </w:style>
  <w:style w:type="character" w:customStyle="1" w:styleId="WW8Num13z2">
    <w:name w:val="WW8Num13z2"/>
    <w:rsid w:val="007A7E28"/>
    <w:rPr>
      <w:rFonts w:ascii="Wingdings" w:hAnsi="Wingdings" w:cs="Wingdings" w:hint="default"/>
    </w:rPr>
  </w:style>
  <w:style w:type="character" w:customStyle="1" w:styleId="Heading1Char">
    <w:name w:val="Heading 1 Char"/>
    <w:rsid w:val="007A7E28"/>
    <w:rPr>
      <w:rFonts w:ascii="Times New Roman" w:eastAsia="Times New Roman" w:hAnsi="Times New Roman" w:cs="Times New Roman"/>
      <w:b/>
      <w:bCs/>
    </w:rPr>
  </w:style>
  <w:style w:type="character" w:customStyle="1" w:styleId="BodyTextChar">
    <w:name w:val="Body Text Char"/>
    <w:rsid w:val="007A7E28"/>
    <w:rPr>
      <w:rFonts w:ascii="Times New Roman" w:eastAsia="Times New Roman" w:hAnsi="Times New Roman" w:cs="Times New Roman"/>
    </w:rPr>
  </w:style>
  <w:style w:type="character" w:customStyle="1" w:styleId="HeaderChar">
    <w:name w:val="Header Char"/>
    <w:rsid w:val="007A7E28"/>
    <w:rPr>
      <w:rFonts w:ascii="Times New Roman" w:eastAsia="Times New Roman" w:hAnsi="Times New Roman" w:cs="Times New Roman"/>
      <w:sz w:val="24"/>
      <w:szCs w:val="24"/>
    </w:rPr>
  </w:style>
  <w:style w:type="character" w:customStyle="1" w:styleId="FooterChar">
    <w:name w:val="Footer Char"/>
    <w:rsid w:val="007A7E28"/>
    <w:rPr>
      <w:rFonts w:ascii="Times New Roman" w:eastAsia="Times New Roman" w:hAnsi="Times New Roman" w:cs="Times New Roman"/>
      <w:sz w:val="24"/>
      <w:szCs w:val="24"/>
    </w:rPr>
  </w:style>
  <w:style w:type="character" w:customStyle="1" w:styleId="BalloonTextChar">
    <w:name w:val="Balloon Text Char"/>
    <w:rsid w:val="007A7E28"/>
    <w:rPr>
      <w:rFonts w:ascii="Segoe UI" w:hAnsi="Segoe UI" w:cs="Segoe UI"/>
      <w:sz w:val="18"/>
      <w:szCs w:val="18"/>
    </w:rPr>
  </w:style>
  <w:style w:type="paragraph" w:customStyle="1" w:styleId="Heading">
    <w:name w:val="Heading"/>
    <w:basedOn w:val="Normal"/>
    <w:next w:val="BodyText"/>
    <w:rsid w:val="007A7E28"/>
    <w:pPr>
      <w:keepNext/>
      <w:spacing w:before="240" w:after="120"/>
    </w:pPr>
    <w:rPr>
      <w:rFonts w:ascii="Liberation Sans" w:eastAsia="Microsoft YaHei" w:hAnsi="Liberation Sans" w:cs="Lucida Sans"/>
      <w:sz w:val="28"/>
      <w:szCs w:val="28"/>
    </w:rPr>
  </w:style>
  <w:style w:type="paragraph" w:styleId="BodyText">
    <w:name w:val="Body Text"/>
    <w:basedOn w:val="Normal"/>
    <w:rsid w:val="007A7E28"/>
    <w:pPr>
      <w:widowControl w:val="0"/>
      <w:autoSpaceDE w:val="0"/>
      <w:spacing w:after="0" w:line="240" w:lineRule="auto"/>
      <w:ind w:left="118" w:firstLine="719"/>
    </w:pPr>
    <w:rPr>
      <w:rFonts w:ascii="Times New Roman" w:eastAsia="Times New Roman" w:hAnsi="Times New Roman"/>
    </w:rPr>
  </w:style>
  <w:style w:type="paragraph" w:styleId="List">
    <w:name w:val="List"/>
    <w:basedOn w:val="BodyText"/>
    <w:rsid w:val="007A7E28"/>
    <w:rPr>
      <w:rFonts w:cs="Lucida Sans"/>
    </w:rPr>
  </w:style>
  <w:style w:type="paragraph" w:styleId="Caption">
    <w:name w:val="caption"/>
    <w:basedOn w:val="Normal"/>
    <w:qFormat/>
    <w:rsid w:val="007A7E28"/>
    <w:pPr>
      <w:suppressLineNumbers/>
      <w:spacing w:before="120" w:after="120"/>
    </w:pPr>
    <w:rPr>
      <w:rFonts w:cs="Lucida Sans"/>
      <w:i/>
      <w:iCs/>
      <w:sz w:val="24"/>
      <w:szCs w:val="24"/>
    </w:rPr>
  </w:style>
  <w:style w:type="paragraph" w:customStyle="1" w:styleId="Index">
    <w:name w:val="Index"/>
    <w:basedOn w:val="Normal"/>
    <w:rsid w:val="007A7E28"/>
    <w:pPr>
      <w:suppressLineNumbers/>
    </w:pPr>
    <w:rPr>
      <w:rFonts w:cs="Lucida Sans"/>
    </w:rPr>
  </w:style>
  <w:style w:type="paragraph" w:styleId="ListParagraph">
    <w:name w:val="List Paragraph"/>
    <w:basedOn w:val="Normal"/>
    <w:qFormat/>
    <w:rsid w:val="007A7E28"/>
    <w:pPr>
      <w:widowControl w:val="0"/>
      <w:autoSpaceDE w:val="0"/>
      <w:spacing w:after="0" w:line="240" w:lineRule="auto"/>
    </w:pPr>
    <w:rPr>
      <w:rFonts w:ascii="Times New Roman" w:eastAsia="Times New Roman" w:hAnsi="Times New Roman"/>
      <w:sz w:val="24"/>
      <w:szCs w:val="24"/>
    </w:rPr>
  </w:style>
  <w:style w:type="paragraph" w:customStyle="1" w:styleId="TableParagraph">
    <w:name w:val="Table Paragraph"/>
    <w:basedOn w:val="Normal"/>
    <w:rsid w:val="007A7E28"/>
    <w:pPr>
      <w:widowControl w:val="0"/>
      <w:autoSpaceDE w:val="0"/>
      <w:spacing w:after="0" w:line="240" w:lineRule="auto"/>
    </w:pPr>
    <w:rPr>
      <w:rFonts w:ascii="Times New Roman" w:eastAsia="Times New Roman" w:hAnsi="Times New Roman"/>
      <w:sz w:val="24"/>
      <w:szCs w:val="24"/>
    </w:rPr>
  </w:style>
  <w:style w:type="paragraph" w:styleId="Header">
    <w:name w:val="header"/>
    <w:basedOn w:val="Normal"/>
    <w:rsid w:val="007A7E28"/>
    <w:pPr>
      <w:widowControl w:val="0"/>
      <w:autoSpaceDE w:val="0"/>
      <w:spacing w:after="0" w:line="240" w:lineRule="auto"/>
    </w:pPr>
    <w:rPr>
      <w:rFonts w:ascii="Times New Roman" w:eastAsia="Times New Roman" w:hAnsi="Times New Roman"/>
      <w:sz w:val="24"/>
      <w:szCs w:val="24"/>
    </w:rPr>
  </w:style>
  <w:style w:type="paragraph" w:styleId="Footer">
    <w:name w:val="footer"/>
    <w:basedOn w:val="Normal"/>
    <w:rsid w:val="007A7E28"/>
    <w:pPr>
      <w:widowControl w:val="0"/>
      <w:autoSpaceDE w:val="0"/>
      <w:spacing w:after="0" w:line="240" w:lineRule="auto"/>
    </w:pPr>
    <w:rPr>
      <w:rFonts w:ascii="Times New Roman" w:eastAsia="Times New Roman" w:hAnsi="Times New Roman"/>
      <w:sz w:val="24"/>
      <w:szCs w:val="24"/>
    </w:rPr>
  </w:style>
  <w:style w:type="paragraph" w:styleId="BalloonText">
    <w:name w:val="Balloon Text"/>
    <w:basedOn w:val="Normal"/>
    <w:rsid w:val="007A7E28"/>
    <w:pPr>
      <w:spacing w:after="0" w:line="240" w:lineRule="auto"/>
    </w:pPr>
    <w:rPr>
      <w:rFonts w:ascii="Segoe UI" w:hAnsi="Segoe UI" w:cs="Segoe UI"/>
      <w:sz w:val="18"/>
      <w:szCs w:val="18"/>
    </w:rPr>
  </w:style>
  <w:style w:type="paragraph" w:customStyle="1" w:styleId="110---naslov-clana">
    <w:name w:val="110---naslov-clana"/>
    <w:basedOn w:val="Normal"/>
    <w:rsid w:val="007A7E28"/>
    <w:pPr>
      <w:spacing w:before="280" w:after="280" w:line="240" w:lineRule="auto"/>
    </w:pPr>
    <w:rPr>
      <w:rFonts w:ascii="Times New Roman" w:eastAsia="Times New Roman" w:hAnsi="Times New Roman"/>
      <w:sz w:val="24"/>
      <w:szCs w:val="24"/>
    </w:rPr>
  </w:style>
  <w:style w:type="paragraph" w:customStyle="1" w:styleId="Normal3">
    <w:name w:val="Normal3"/>
    <w:basedOn w:val="Normal"/>
    <w:rsid w:val="007A7E28"/>
    <w:pPr>
      <w:spacing w:before="280" w:after="280" w:line="240" w:lineRule="auto"/>
    </w:pPr>
    <w:rPr>
      <w:rFonts w:ascii="Times New Roman" w:eastAsia="Times New Roman" w:hAnsi="Times New Roman"/>
      <w:sz w:val="24"/>
      <w:szCs w:val="24"/>
    </w:rPr>
  </w:style>
  <w:style w:type="character" w:styleId="CommentReference">
    <w:name w:val="annotation reference"/>
    <w:uiPriority w:val="99"/>
    <w:semiHidden/>
    <w:unhideWhenUsed/>
    <w:rsid w:val="003630BE"/>
    <w:rPr>
      <w:sz w:val="16"/>
      <w:szCs w:val="16"/>
    </w:rPr>
  </w:style>
  <w:style w:type="paragraph" w:styleId="CommentText">
    <w:name w:val="annotation text"/>
    <w:basedOn w:val="Normal"/>
    <w:link w:val="CommentTextChar"/>
    <w:uiPriority w:val="99"/>
    <w:semiHidden/>
    <w:unhideWhenUsed/>
    <w:rsid w:val="003630BE"/>
    <w:rPr>
      <w:sz w:val="20"/>
      <w:szCs w:val="20"/>
    </w:rPr>
  </w:style>
  <w:style w:type="character" w:customStyle="1" w:styleId="CommentTextChar">
    <w:name w:val="Comment Text Char"/>
    <w:link w:val="CommentText"/>
    <w:uiPriority w:val="99"/>
    <w:semiHidden/>
    <w:rsid w:val="003630BE"/>
    <w:rPr>
      <w:rFonts w:ascii="Calibri" w:eastAsia="Calibri" w:hAnsi="Calibri"/>
      <w:lang w:eastAsia="zh-CN"/>
    </w:rPr>
  </w:style>
  <w:style w:type="paragraph" w:styleId="CommentSubject">
    <w:name w:val="annotation subject"/>
    <w:basedOn w:val="CommentText"/>
    <w:next w:val="CommentText"/>
    <w:link w:val="CommentSubjectChar"/>
    <w:uiPriority w:val="99"/>
    <w:semiHidden/>
    <w:unhideWhenUsed/>
    <w:rsid w:val="003630BE"/>
    <w:rPr>
      <w:b/>
      <w:bCs/>
    </w:rPr>
  </w:style>
  <w:style w:type="character" w:customStyle="1" w:styleId="CommentSubjectChar">
    <w:name w:val="Comment Subject Char"/>
    <w:link w:val="CommentSubject"/>
    <w:uiPriority w:val="99"/>
    <w:semiHidden/>
    <w:rsid w:val="003630BE"/>
    <w:rPr>
      <w:rFonts w:ascii="Calibri" w:eastAsia="Calibri" w:hAnsi="Calibri"/>
      <w:b/>
      <w:bCs/>
      <w:lang w:eastAsia="zh-CN"/>
    </w:rPr>
  </w:style>
  <w:style w:type="paragraph" w:customStyle="1" w:styleId="Default">
    <w:name w:val="Default"/>
    <w:rsid w:val="007C1E93"/>
    <w:pPr>
      <w:autoSpaceDE w:val="0"/>
      <w:autoSpaceDN w:val="0"/>
      <w:adjustRightInd w:val="0"/>
    </w:pPr>
    <w:rPr>
      <w:rFonts w:ascii="Arial" w:hAnsi="Arial" w:cs="Arial"/>
      <w:color w:val="000000"/>
      <w:sz w:val="24"/>
      <w:szCs w:val="24"/>
    </w:rPr>
  </w:style>
  <w:style w:type="paragraph" w:customStyle="1" w:styleId="clan">
    <w:name w:val="clan"/>
    <w:basedOn w:val="Normal"/>
    <w:rsid w:val="00613E85"/>
    <w:pPr>
      <w:suppressAutoHyphens w:val="0"/>
      <w:spacing w:before="100" w:beforeAutospacing="1" w:after="100" w:afterAutospacing="1" w:line="240" w:lineRule="auto"/>
    </w:pPr>
    <w:rPr>
      <w:rFonts w:ascii="Times New Roman" w:eastAsia="Times New Roman" w:hAnsi="Times New Roman"/>
      <w:sz w:val="24"/>
      <w:szCs w:val="24"/>
      <w:lang w:eastAsia="en-US"/>
    </w:rPr>
  </w:style>
  <w:style w:type="paragraph" w:styleId="Revision">
    <w:name w:val="Revision"/>
    <w:hidden/>
    <w:uiPriority w:val="99"/>
    <w:semiHidden/>
    <w:rsid w:val="00392D3F"/>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947623">
      <w:bodyDiv w:val="1"/>
      <w:marLeft w:val="0"/>
      <w:marRight w:val="0"/>
      <w:marTop w:val="0"/>
      <w:marBottom w:val="0"/>
      <w:divBdr>
        <w:top w:val="none" w:sz="0" w:space="0" w:color="auto"/>
        <w:left w:val="none" w:sz="0" w:space="0" w:color="auto"/>
        <w:bottom w:val="none" w:sz="0" w:space="0" w:color="auto"/>
        <w:right w:val="none" w:sz="0" w:space="0" w:color="auto"/>
      </w:divBdr>
    </w:div>
    <w:div w:id="163066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CA8A0-BAC6-4667-ABD3-4868509B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7186</Words>
  <Characters>40965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Snežana Miljković</cp:lastModifiedBy>
  <cp:revision>2</cp:revision>
  <cp:lastPrinted>2020-06-26T09:06:00Z</cp:lastPrinted>
  <dcterms:created xsi:type="dcterms:W3CDTF">2022-03-18T07:20:00Z</dcterms:created>
  <dcterms:modified xsi:type="dcterms:W3CDTF">2022-03-18T07:20:00Z</dcterms:modified>
</cp:coreProperties>
</file>